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3B53E7DA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56F50">
            <w:rPr>
              <w:b/>
              <w:sz w:val="40"/>
              <w:szCs w:val="20"/>
            </w:rPr>
            <w:t>7</w:t>
          </w:r>
        </w:sdtContent>
      </w:sdt>
    </w:p>
    <w:p w14:paraId="52CDD03D" w14:textId="479EB0DF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394631834"/>
          <w:placeholder>
            <w:docPart w:val="D7DF2517E1CB476DA3501F7EABC4E81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1D0557">
              <w:rPr>
                <w:b/>
                <w:sz w:val="32"/>
                <w:szCs w:val="32"/>
              </w:rPr>
              <w:delText>5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C56F50">
              <w:rPr>
                <w:b/>
                <w:sz w:val="32"/>
                <w:szCs w:val="32"/>
              </w:rPr>
              <w:t>6</w:t>
            </w:r>
          </w:ins>
          <w:customXmlInsRangeStart w:id="5" w:author="Autor"/>
        </w:sdtContent>
      </w:sdt>
      <w:customXmlInsRangeEnd w:id="5"/>
    </w:p>
    <w:p w14:paraId="3CBAA00F" w14:textId="7987B051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C56F50" w:rsidRPr="009836CF" w14:paraId="6B91E0C7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422E0E">
            <w:pPr>
              <w:jc w:val="both"/>
              <w:rPr>
                <w:szCs w:val="20"/>
              </w:rPr>
            </w:pPr>
          </w:p>
        </w:tc>
      </w:tr>
      <w:tr w:rsidR="00C56F50" w:rsidRPr="009836CF" w14:paraId="492EB2B9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C56F50" w:rsidRPr="009836CF" w14:paraId="2B486CF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C56F50" w:rsidRPr="009836CF" w14:paraId="1168FA33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422E0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46AD7326" w:rsidR="00140068" w:rsidRPr="009836CF" w:rsidRDefault="001D0557" w:rsidP="001D0557">
            <w:pPr>
              <w:jc w:val="both"/>
              <w:rPr>
                <w:szCs w:val="20"/>
              </w:rPr>
            </w:pPr>
            <w:r>
              <w:t>Ministerstvo</w:t>
            </w:r>
            <w:r w:rsidR="00140068">
              <w:t xml:space="preserve"> </w:t>
            </w:r>
            <w:r>
              <w:t>investícií, regionálneho rozvoja a informatizácie SR</w:t>
            </w:r>
            <w:r>
              <w:rPr>
                <w:szCs w:val="20"/>
              </w:rPr>
              <w:t xml:space="preserve"> </w:t>
            </w:r>
            <w:r w:rsidR="00140068">
              <w:rPr>
                <w:szCs w:val="20"/>
              </w:rPr>
              <w:t xml:space="preserve">v súlade s kapitolou 1.2, ods. 3, písm. a) Systému riadenia </w:t>
            </w:r>
            <w:r w:rsidR="00140068" w:rsidRPr="003B0DFE">
              <w:rPr>
                <w:szCs w:val="20"/>
              </w:rPr>
              <w:t>európskych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štrukturálnych a</w:t>
            </w:r>
            <w:r w:rsidR="00140068">
              <w:rPr>
                <w:szCs w:val="20"/>
              </w:rPr>
              <w:t> </w:t>
            </w:r>
            <w:r w:rsidR="00140068" w:rsidRPr="003B0DFE">
              <w:rPr>
                <w:szCs w:val="20"/>
              </w:rPr>
              <w:t>investičných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fondov</w:t>
            </w:r>
          </w:p>
        </w:tc>
      </w:tr>
      <w:tr w:rsidR="00C56F50" w:rsidRPr="009836CF" w14:paraId="5F3949A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307266E1" w:rsidR="00140068" w:rsidRPr="009836CF" w:rsidRDefault="002E7AE9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C56F50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C56F50" w:rsidRPr="009836CF" w14:paraId="2B3B1A7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3940E0AB" w:rsidR="00140068" w:rsidRPr="009836CF" w:rsidRDefault="002E7AE9" w:rsidP="00221E4D">
            <w:pPr>
              <w:jc w:val="both"/>
              <w:rPr>
                <w:szCs w:val="20"/>
              </w:rPr>
            </w:pPr>
            <w:customXmlDelRangeStart w:id="6" w:author="Autor"/>
            <w:sdt>
              <w:sdtPr>
                <w:rPr>
                  <w:szCs w:val="20"/>
                </w:rPr>
                <w:id w:val="1456221809"/>
                <w:placeholder>
                  <w:docPart w:val="FE20CBE54CF4466FBC74432C8C738DFC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"/>
                <w:del w:id="7" w:author="Autor">
                  <w:r w:rsidR="000B0B2C">
                    <w:rPr>
                      <w:szCs w:val="20"/>
                    </w:rPr>
                    <w:delText>30.10.2020</w:delText>
                  </w:r>
                </w:del>
                <w:customXmlDelRangeStart w:id="8" w:author="Autor"/>
              </w:sdtContent>
            </w:sdt>
            <w:customXmlDelRangeEnd w:id="8"/>
            <w:customXmlInsRangeStart w:id="9" w:author="Autor"/>
            <w:sdt>
              <w:sdtPr>
                <w:rPr>
                  <w:szCs w:val="20"/>
                </w:rPr>
                <w:id w:val="-453948929"/>
                <w:placeholder>
                  <w:docPart w:val="0FF101C9E57D4EA18C1074DB4B818C5D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9"/>
                <w:ins w:id="10" w:author="Autor">
                  <w:r w:rsidR="005F09CF">
                    <w:rPr>
                      <w:szCs w:val="20"/>
                    </w:rPr>
                    <w:t>30.04.2021</w:t>
                  </w:r>
                </w:ins>
                <w:customXmlInsRangeStart w:id="11" w:author="Autor"/>
              </w:sdtContent>
            </w:sdt>
            <w:customXmlInsRangeEnd w:id="11"/>
          </w:p>
        </w:tc>
      </w:tr>
      <w:tr w:rsidR="00C56F50" w:rsidRPr="009836CF" w14:paraId="2A1246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4F8D50D9" w:rsidR="00140068" w:rsidRPr="009836CF" w:rsidRDefault="002E7AE9" w:rsidP="00CD2322">
            <w:pPr>
              <w:jc w:val="both"/>
              <w:rPr>
                <w:szCs w:val="20"/>
              </w:rPr>
            </w:pPr>
            <w:customXmlDelRangeStart w:id="12" w:author="Autor"/>
            <w:sdt>
              <w:sdtPr>
                <w:rPr>
                  <w:szCs w:val="20"/>
                </w:rPr>
                <w:id w:val="-940296782"/>
                <w:placeholder>
                  <w:docPart w:val="62DA0F6C9BC74535A0A2F215F9DF3576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2"/>
                <w:del w:id="13" w:author="Autor">
                  <w:r w:rsidR="00CD2322">
                    <w:rPr>
                      <w:szCs w:val="20"/>
                    </w:rPr>
                    <w:delText>31.10.2020</w:delText>
                  </w:r>
                </w:del>
                <w:customXmlDelRangeStart w:id="14" w:author="Autor"/>
              </w:sdtContent>
            </w:sdt>
            <w:customXmlDelRangeEnd w:id="14"/>
            <w:customXmlInsRangeStart w:id="15" w:author="Autor"/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5"/>
                <w:ins w:id="16" w:author="Autor">
                  <w:del w:id="17" w:author="Autor">
                    <w:r w:rsidR="00C56F50" w:rsidDel="005F09CF">
                      <w:rPr>
                        <w:szCs w:val="20"/>
                      </w:rPr>
                      <w:delText>31.05.2021</w:delText>
                    </w:r>
                  </w:del>
                  <w:r w:rsidR="005F09CF">
                    <w:rPr>
                      <w:szCs w:val="20"/>
                    </w:rPr>
                    <w:t>15.06.2021</w:t>
                  </w:r>
                </w:ins>
                <w:customXmlInsRangeStart w:id="18" w:author="Autor"/>
              </w:sdtContent>
            </w:sdt>
            <w:customXmlInsRangeEnd w:id="18"/>
          </w:p>
        </w:tc>
      </w:tr>
      <w:tr w:rsidR="00C56F50" w:rsidRPr="009836CF" w14:paraId="36B008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422E0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  <w:bookmarkStart w:id="19" w:name="_GoBack"/>
      <w:bookmarkEnd w:id="19"/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23F198B1" w:rsidR="00497A28" w:rsidRDefault="00E43AC0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Príloha č. 1 - </w:t>
      </w:r>
      <w:r w:rsidR="00497A28">
        <w:t xml:space="preserve">Formulár: </w:t>
      </w:r>
      <w:r w:rsidR="00497A28" w:rsidRPr="00497A28">
        <w:t>Dotazník zabezpečenia synergií</w:t>
      </w:r>
      <w:del w:id="20" w:author="Autor">
        <w:r w:rsidR="00497A28" w:rsidRPr="00497A28">
          <w:delText>,</w:delText>
        </w:r>
      </w:del>
      <w:ins w:id="21" w:author="Autor">
        <w:r w:rsidR="00D246DB">
          <w:t xml:space="preserve"> a</w:t>
        </w:r>
      </w:ins>
      <w:r w:rsidR="00497A28" w:rsidRPr="00497A28">
        <w:t xml:space="preserve"> plnenia zákona č.</w:t>
      </w:r>
      <w:r w:rsidR="00497A28">
        <w:t> </w:t>
      </w:r>
      <w:r w:rsidR="00497A28" w:rsidRPr="00497A28">
        <w:t>336/2015 Z.</w:t>
      </w:r>
      <w:r w:rsidR="00942DD3">
        <w:t xml:space="preserve"> </w:t>
      </w:r>
      <w:r w:rsidR="00497A28" w:rsidRPr="00497A28">
        <w:t xml:space="preserve">z. </w:t>
      </w:r>
      <w:del w:id="22" w:author="Autor">
        <w:r w:rsidR="00497A28" w:rsidRPr="00497A28">
          <w:delText>a doplňujúce informácie k výzve</w:delText>
        </w:r>
      </w:del>
    </w:p>
    <w:p w14:paraId="3DC85283" w14:textId="067B73BA" w:rsidR="003F07F5" w:rsidRDefault="00497A28" w:rsidP="003F07F5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</w:t>
      </w:r>
      <w:del w:id="23" w:author="Autor">
        <w:r>
          <w:delText>.</w:delText>
        </w:r>
      </w:del>
      <w:ins w:id="24" w:author="Autor">
        <w:r w:rsidR="006A27AA">
          <w:t xml:space="preserve"> (netýka sa vyzvaní pre projekty technickej pomoci)</w:t>
        </w:r>
        <w:r>
          <w:t>.</w:t>
        </w:r>
      </w:ins>
    </w:p>
    <w:p w14:paraId="49136D9A" w14:textId="77777777" w:rsidR="001F7E5A" w:rsidRDefault="001F7E5A" w:rsidP="00274BE8">
      <w:pPr>
        <w:spacing w:line="276" w:lineRule="auto"/>
        <w:jc w:val="both"/>
        <w:rPr>
          <w:del w:id="25" w:author="Autor"/>
          <w:b/>
        </w:rPr>
      </w:pPr>
    </w:p>
    <w:p w14:paraId="7EBB4043" w14:textId="54ADCE60" w:rsidR="003F07F5" w:rsidRDefault="003F07F5" w:rsidP="00174C45">
      <w:pPr>
        <w:spacing w:line="276" w:lineRule="auto"/>
        <w:jc w:val="both"/>
        <w:rPr>
          <w:ins w:id="26" w:author="Autor"/>
        </w:rPr>
      </w:pPr>
    </w:p>
    <w:p w14:paraId="10BC12B7" w14:textId="77777777" w:rsidR="00510962" w:rsidRPr="001F7E5A" w:rsidRDefault="00510962" w:rsidP="00510962">
      <w:pPr>
        <w:jc w:val="both"/>
        <w:outlineLvl w:val="0"/>
        <w:rPr>
          <w:ins w:id="27" w:author="Autor"/>
        </w:rPr>
      </w:pPr>
      <w:ins w:id="28" w:author="Autor">
        <w:r>
          <w:t>Aktualizácia č. 6 Vzoru CKO č. 7 sa uplatní na výzvy</w:t>
        </w:r>
        <w:r w:rsidRPr="003B1673">
          <w:t xml:space="preserve"> </w:t>
        </w:r>
        <w:r>
          <w:t>na predkladanie projektových zámerov/výzvy/vyzvania, vyhlásené po nadobudnutí účinnosti tohto vzoru.</w:t>
        </w:r>
      </w:ins>
    </w:p>
    <w:p w14:paraId="2AD31C15" w14:textId="77777777" w:rsidR="00510962" w:rsidRPr="00AB406E" w:rsidRDefault="00510962" w:rsidP="00174C45">
      <w:pPr>
        <w:spacing w:line="276" w:lineRule="auto"/>
        <w:jc w:val="both"/>
        <w:rPr>
          <w:ins w:id="29" w:author="Autor"/>
        </w:rPr>
      </w:pPr>
    </w:p>
    <w:p w14:paraId="6E4F2F4F" w14:textId="3DA6BF72" w:rsidR="006B054E" w:rsidRDefault="008623B7" w:rsidP="00174C45">
      <w:pPr>
        <w:spacing w:line="276" w:lineRule="auto"/>
        <w:jc w:val="both"/>
        <w:rPr>
          <w:ins w:id="30" w:author="Autor"/>
        </w:rPr>
      </w:pPr>
      <w:ins w:id="31" w:author="Autor">
        <w:r>
          <w:t xml:space="preserve">CKO </w:t>
        </w:r>
        <w:r w:rsidR="003F07F5">
          <w:t xml:space="preserve">odporúča, aby </w:t>
        </w:r>
        <w:r w:rsidR="00591F74">
          <w:t>RO</w:t>
        </w:r>
        <w:r>
          <w:t xml:space="preserve"> </w:t>
        </w:r>
        <w:r w:rsidR="00A94EFC">
          <w:t xml:space="preserve">pripravil informáciu, ktorú zverejní </w:t>
        </w:r>
        <w:r w:rsidR="003F07F5">
          <w:t>spolu s výzvou na predkladanie projektových zámerov a výzvou na predkladanie ŽoNFP</w:t>
        </w:r>
        <w:r w:rsidR="00A94EFC">
          <w:t>. V nej</w:t>
        </w:r>
        <w:r w:rsidR="003F07F5">
          <w:t xml:space="preserve"> uvedie najdôležitejšie </w:t>
        </w:r>
        <w:r w:rsidR="0049428A">
          <w:t xml:space="preserve">úvodné </w:t>
        </w:r>
        <w:r w:rsidR="00A94EFC">
          <w:t>údaje</w:t>
        </w:r>
        <w:r w:rsidR="00591F74">
          <w:t xml:space="preserve"> </w:t>
        </w:r>
        <w:r w:rsidR="00A94EFC">
          <w:t>o</w:t>
        </w:r>
        <w:r w:rsidR="0049428A">
          <w:t xml:space="preserve"> výzve </w:t>
        </w:r>
        <w:r w:rsidR="00591F74">
          <w:t>pre potenciálneho žiadateľa.</w:t>
        </w:r>
        <w:r w:rsidR="003F07F5">
          <w:t xml:space="preserve"> </w:t>
        </w:r>
        <w:r w:rsidR="00591F74">
          <w:t xml:space="preserve">Potenciálny žiadateľ sa na základe jednoduchých a zrozumiteľných informácií </w:t>
        </w:r>
        <w:r w:rsidR="003F07F5">
          <w:t xml:space="preserve">rozhodne, či sa </w:t>
        </w:r>
        <w:r w:rsidR="00591F74">
          <w:t xml:space="preserve">bude ďalej venovať podrobnému oboznamovaniu sa s výzvou. </w:t>
        </w:r>
        <w:r w:rsidR="00A94EFC">
          <w:t>Tento sumár podstatných informácií o výzve bude súčasne predstavovať aj účinnú možnosť propagácie výzvy pre potenciálnych žiadateľov.</w:t>
        </w:r>
      </w:ins>
    </w:p>
    <w:p w14:paraId="1DBB9A0C" w14:textId="0FA7A927" w:rsidR="003F07F5" w:rsidRDefault="00591F74" w:rsidP="00174C45">
      <w:pPr>
        <w:spacing w:line="276" w:lineRule="auto"/>
        <w:jc w:val="both"/>
        <w:rPr>
          <w:ins w:id="32" w:author="Autor"/>
        </w:rPr>
      </w:pPr>
      <w:ins w:id="33" w:author="Autor">
        <w:r>
          <w:t xml:space="preserve">Odporúčaný </w:t>
        </w:r>
        <w:r w:rsidR="006B054E">
          <w:t xml:space="preserve">minimálny </w:t>
        </w:r>
        <w:r>
          <w:t>obsah</w:t>
        </w:r>
        <w:r w:rsidR="003F07F5">
          <w:t xml:space="preserve"> </w:t>
        </w:r>
        <w:r w:rsidR="0049428A">
          <w:t>úvodných informácií k výzve</w:t>
        </w:r>
        <w:r w:rsidR="003F07F5">
          <w:t>:</w:t>
        </w:r>
      </w:ins>
    </w:p>
    <w:p w14:paraId="7AEF635A" w14:textId="33C9DE0C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34" w:author="Autor"/>
        </w:rPr>
      </w:pPr>
      <w:ins w:id="35" w:author="Autor">
        <w:r>
          <w:t>Stručný cieľ/zameranie výzvy</w:t>
        </w:r>
        <w:r w:rsidR="00174C45">
          <w:t xml:space="preserve"> </w:t>
        </w:r>
        <w:r w:rsidR="00174C45" w:rsidRPr="00174C45">
          <w:t>(odporúčame nepoužívať presnú terminológiu OP, ktorá je častokrát pre žiadateľov nezrozumiteľná, ale jednoducho a výstižne uviesť, na čo je podpora výzvy zameraná)</w:t>
        </w:r>
      </w:ins>
    </w:p>
    <w:p w14:paraId="41C58B34" w14:textId="19BCCC1E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36" w:author="Autor"/>
        </w:rPr>
      </w:pPr>
      <w:ins w:id="37" w:author="Autor">
        <w:r>
          <w:t>Oprávnený žiadateľ</w:t>
        </w:r>
      </w:ins>
    </w:p>
    <w:p w14:paraId="6E517300" w14:textId="410B3AF3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38" w:author="Autor"/>
        </w:rPr>
      </w:pPr>
      <w:ins w:id="39" w:author="Autor">
        <w:r>
          <w:t>Oprávnené aktivity</w:t>
        </w:r>
        <w:r w:rsidR="00174C45">
          <w:t xml:space="preserve"> </w:t>
        </w:r>
        <w:r w:rsidR="00174C45" w:rsidRPr="00174C45">
          <w:t>(odporúčame nekopírovať znenie aktivít z podmienky poskytnutia príspevku, ale jednoducho a zrozumiteľne uviesť zoznam činností, ktoré sú v súlade s</w:t>
        </w:r>
        <w:r w:rsidR="00BC2743">
          <w:t> </w:t>
        </w:r>
        <w:r w:rsidR="00174C45" w:rsidRPr="00174C45">
          <w:t>cieľom výzvy a na realizáciu ktorých môžu žiadatelia požiadať o NFP)</w:t>
        </w:r>
      </w:ins>
    </w:p>
    <w:p w14:paraId="4D996007" w14:textId="2180500E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40" w:author="Autor"/>
        </w:rPr>
      </w:pPr>
      <w:ins w:id="41" w:author="Autor">
        <w:r>
          <w:t>Financovanie</w:t>
        </w:r>
        <w:r w:rsidR="008623B7">
          <w:t xml:space="preserve"> (spôsob financovania</w:t>
        </w:r>
        <w:r w:rsidR="0049428A">
          <w:t>,</w:t>
        </w:r>
        <w:r w:rsidR="008623B7">
          <w:t> % spolufinancovania</w:t>
        </w:r>
        <w:r w:rsidR="0049428A">
          <w:t xml:space="preserve"> a maximálna a minimálna výška NFP</w:t>
        </w:r>
        <w:r w:rsidR="008623B7">
          <w:t>)</w:t>
        </w:r>
      </w:ins>
    </w:p>
    <w:p w14:paraId="0CC46896" w14:textId="1F80BDA8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42" w:author="Autor"/>
        </w:rPr>
      </w:pPr>
      <w:ins w:id="43" w:author="Autor">
        <w:r>
          <w:t>Oprávnené miesto realizácie projektu</w:t>
        </w:r>
      </w:ins>
    </w:p>
    <w:p w14:paraId="28F88A8F" w14:textId="657C5904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44" w:author="Autor"/>
        </w:rPr>
      </w:pPr>
      <w:ins w:id="45" w:author="Autor">
        <w:r>
          <w:t>Dátum uzavretia výzvy</w:t>
        </w:r>
      </w:ins>
    </w:p>
    <w:p w14:paraId="6E6FDCAC" w14:textId="73669A97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  <w:rPr>
          <w:ins w:id="46" w:author="Autor"/>
        </w:rPr>
      </w:pPr>
      <w:ins w:id="47" w:author="Autor">
        <w:r>
          <w:t>Kontaktné údaje</w:t>
        </w:r>
      </w:ins>
    </w:p>
    <w:p w14:paraId="4E749F92" w14:textId="77777777" w:rsidR="001F7E5A" w:rsidRPr="00C56F50" w:rsidRDefault="001F7E5A">
      <w:pPr>
        <w:spacing w:line="276" w:lineRule="auto"/>
        <w:jc w:val="both"/>
        <w:rPr>
          <w:b/>
          <w:rPrChange w:id="48" w:author="Autor">
            <w:rPr/>
          </w:rPrChange>
        </w:rPr>
        <w:pPrChange w:id="49" w:author="Autor">
          <w:pPr>
            <w:jc w:val="both"/>
            <w:outlineLvl w:val="0"/>
          </w:pPr>
        </w:pPrChange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7E67A22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8C57901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7AC0017D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3306085B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09608E48" w14:textId="77777777" w:rsidR="00140068" w:rsidRDefault="00140068" w:rsidP="00140068">
      <w:pPr>
        <w:spacing w:before="240" w:after="240"/>
        <w:rPr>
          <w:del w:id="50" w:author="Autor"/>
        </w:rPr>
      </w:pPr>
      <w:del w:id="51" w:author="Autor">
        <w:r>
          <w:delText>Adresa:</w:delText>
        </w:r>
      </w:del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>
      <w:pPr>
        <w:spacing w:before="240" w:after="240"/>
        <w:jc w:val="both"/>
        <w:pPrChange w:id="52" w:author="Autor">
          <w:pPr>
            <w:spacing w:before="240" w:after="240"/>
            <w:ind w:firstLine="360"/>
            <w:jc w:val="both"/>
          </w:pPr>
        </w:pPrChange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1AEF631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</w:t>
      </w:r>
      <w:ins w:id="53" w:author="Autor">
        <w:r w:rsidR="00067449">
          <w:t xml:space="preserve">je to </w:t>
        </w:r>
      </w:ins>
      <w:r w:rsidRPr="0098159E">
        <w:t xml:space="preserve">relevantné). RO súčasne uvedie aj % </w:t>
      </w:r>
      <w:r w:rsidRPr="0098159E">
        <w:lastRenderedPageBreak/>
        <w:t xml:space="preserve">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ins w:id="54" w:author="Autor">
        <w:r w:rsidR="003F6960">
          <w:rPr>
            <w:rStyle w:val="Odkaznapoznmkupodiarou"/>
          </w:rPr>
          <w:footnoteReference w:id="5"/>
        </w:r>
      </w:ins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583F11C2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</w:t>
      </w:r>
      <w:ins w:id="57" w:author="Autor">
        <w:r w:rsidRPr="0032281B">
          <w:t xml:space="preserve"> </w:t>
        </w:r>
        <w:r w:rsidR="004E3513">
          <w:t>indikatívne</w:t>
        </w:r>
      </w:ins>
      <w:r w:rsidR="004E3513">
        <w:t xml:space="preserve"> </w:t>
      </w:r>
      <w:r w:rsidRPr="0032281B">
        <w:t>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="006B054E">
        <w:t xml:space="preserve">, </w:t>
      </w:r>
      <w:del w:id="58" w:author="Autor">
        <w:r w:rsidRPr="0032281B">
          <w:delText>vrátane možnosti prípadného predĺženia lehoty v</w:delText>
        </w:r>
        <w:r w:rsidR="00CB524A">
          <w:delText> </w:delText>
        </w:r>
        <w:r w:rsidRPr="0032281B">
          <w:delText xml:space="preserve">prípadoch, kedy nie je </w:delText>
        </w:r>
        <w:r>
          <w:delText>možné ukončiť</w:delText>
        </w:r>
        <w:r w:rsidRPr="0032281B">
          <w:delText xml:space="preserve"> konanie v určenej lehote a RO bola udelená výnimka z maximálnej dĺžky na schvaľovací proces</w:delText>
        </w:r>
        <w:r>
          <w:delText xml:space="preserve"> v súlade s kapitolou 1.2, ods. 3, písm. d) Systému riadenia EŠIF</w:delText>
        </w:r>
      </w:del>
      <w:ins w:id="59" w:author="Autor">
        <w:r w:rsidR="006B054E">
          <w:t>alebo odkaz na konkrétnu časť príručky pre žiadateľa, kde je táto informácia uvedená</w:t>
        </w:r>
      </w:ins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  <w:pPrChange w:id="60" w:author="Autor">
          <w:pPr>
            <w:pStyle w:val="Odsekzoznamu"/>
            <w:numPr>
              <w:ilvl w:val="1"/>
              <w:numId w:val="1"/>
            </w:numPr>
            <w:spacing w:before="240" w:after="240" w:line="276" w:lineRule="auto"/>
            <w:ind w:left="792" w:hanging="432"/>
          </w:pPr>
        </w:pPrChange>
      </w:pPr>
      <w:r>
        <w:rPr>
          <w:b/>
        </w:rPr>
        <w:t>Miesto a spôsob podania ŽoNFP</w:t>
      </w:r>
    </w:p>
    <w:p w14:paraId="069922C3" w14:textId="77777777" w:rsidR="00140068" w:rsidRDefault="00140068" w:rsidP="00140068">
      <w:pPr>
        <w:spacing w:before="240" w:after="240"/>
        <w:ind w:firstLine="360"/>
        <w:jc w:val="both"/>
        <w:rPr>
          <w:del w:id="61" w:author="Autor"/>
        </w:rPr>
      </w:pPr>
      <w:del w:id="62" w:author="Autor">
        <w:r>
          <w:delText>RO uvedie presnú adresu a špecifikáciu miesta, kde je možné podať ŽoNFP osobne alebo kam je potrebné doručiť ŽoNFP zasielané poštou</w:delText>
        </w:r>
        <w:r w:rsidR="00CB524A">
          <w:delText>,</w:delText>
        </w:r>
        <w:r>
          <w:delText xml:space="preserve"> kuriérom</w:delText>
        </w:r>
        <w:r w:rsidR="00CB524A">
          <w:delText xml:space="preserve"> alebo elektronicky prostredníctvom Ústredného portálu verejnej správy</w:delText>
        </w:r>
        <w:r w:rsidR="00F03CF9">
          <w:delText>,</w:delText>
        </w:r>
        <w:r w:rsidR="00F03CF9" w:rsidRPr="00F03CF9">
          <w:rPr>
            <w:szCs w:val="22"/>
            <w:lang w:eastAsia="en-US"/>
          </w:rPr>
          <w:delText xml:space="preserve"> </w:delText>
        </w:r>
        <w:r w:rsidR="00F03CF9">
          <w:rPr>
            <w:szCs w:val="22"/>
            <w:lang w:eastAsia="en-US"/>
          </w:rPr>
          <w:delText xml:space="preserve">podpísanú </w:delText>
        </w:r>
        <w:r w:rsidR="00F03CF9">
          <w:delText xml:space="preserve">kvalifikovaným elektronickým podpisom, kvalifikovaným elektronickým podpisom s mandátnym certifikátom </w:delText>
        </w:r>
        <w:r w:rsidR="00F03CF9" w:rsidRPr="001272C2">
          <w:delText xml:space="preserve">alebo </w:delText>
        </w:r>
        <w:r w:rsidR="00F03CF9">
          <w:delText>kvalifikovanou</w:delText>
        </w:r>
        <w:r w:rsidR="00F03CF9" w:rsidRPr="001272C2">
          <w:delText xml:space="preserve"> elektronickou pečaťou</w:delText>
        </w:r>
        <w:r>
          <w:delText>. RO v prípade potreby zadefinuje aj čas, dokedy je možné odovzdať ŽoNFP osobne na podateľni RO v deň uzávierky výzvy. Zároveň RO explicitne zadefinuje povinnosť predloženia ŽoNFP prostredníctvom ITMS</w:delText>
        </w:r>
        <w:r w:rsidR="005A7CEA">
          <w:delText xml:space="preserve"> </w:delText>
        </w:r>
        <w:r>
          <w:delText>2014+.</w:delText>
        </w:r>
      </w:del>
    </w:p>
    <w:p w14:paraId="13EABF44" w14:textId="3BD739CE" w:rsidR="00140068" w:rsidRDefault="00140068" w:rsidP="00140068">
      <w:pPr>
        <w:spacing w:before="240" w:after="240"/>
        <w:ind w:firstLine="360"/>
        <w:jc w:val="both"/>
      </w:pPr>
      <w:r>
        <w:t xml:space="preserve">Žiadateľ je povinný predložiť ŽoNFP riadne, včas a vo forme určenej RO. RO uvedie v tejto časti presný odkaz na časti príručky pre žiadateľa, ktorá popisuje procesný postup predloženia ŽoNFP, vrátane postupu pri získavaní prístupu do verejnej časti </w:t>
      </w:r>
      <w:del w:id="63" w:author="Autor">
        <w:r>
          <w:delText>ITMS</w:delText>
        </w:r>
        <w:r w:rsidR="005A7CEA">
          <w:delText xml:space="preserve"> </w:delText>
        </w:r>
        <w:r>
          <w:delText>2014+.</w:delText>
        </w:r>
      </w:del>
      <w:ins w:id="64" w:author="Autor">
        <w:r>
          <w:t>ITMS2014+</w:t>
        </w:r>
        <w:r w:rsidR="0055102E">
          <w:t xml:space="preserve"> a podrobnejšie upravuje podmienku doručenia ŽoNFP riadne, včas a v určenej forme</w:t>
        </w:r>
        <w:r>
          <w:t>.</w:t>
        </w:r>
      </w:ins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05609C74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665ECB35" w14:textId="229EC450" w:rsidR="005B33C8" w:rsidRDefault="005B33C8" w:rsidP="00140068">
      <w:pPr>
        <w:spacing w:before="240" w:after="240"/>
        <w:ind w:firstLine="360"/>
        <w:jc w:val="both"/>
        <w:rPr>
          <w:ins w:id="65" w:author="Autor"/>
        </w:rPr>
      </w:pPr>
      <w:ins w:id="66" w:author="Autor">
        <w:r>
          <w:t xml:space="preserve">RO uvedie kontaktné údaje na </w:t>
        </w:r>
        <w:r w:rsidR="00E27DAF">
          <w:t xml:space="preserve">spoločné webové sídlo </w:t>
        </w:r>
        <w:r>
          <w:t>Informačno-poradensk</w:t>
        </w:r>
        <w:r w:rsidR="00E27DAF">
          <w:t>ých</w:t>
        </w:r>
        <w:r>
          <w:t xml:space="preserve"> cent</w:t>
        </w:r>
        <w:r w:rsidR="00E27DAF">
          <w:t>ie</w:t>
        </w:r>
        <w:r>
          <w:t>r pre</w:t>
        </w:r>
        <w:r w:rsidR="00E27DAF">
          <w:t> </w:t>
        </w:r>
        <w:r>
          <w:t xml:space="preserve">EŠIF </w:t>
        </w:r>
        <w:r w:rsidR="00E27DAF" w:rsidRPr="00E27DAF">
          <w:t xml:space="preserve">https://euroinfo.sk/ </w:t>
        </w:r>
        <w:r>
          <w:t>(resp. na</w:t>
        </w:r>
        <w:r w:rsidR="00FC7654">
          <w:t> </w:t>
        </w:r>
        <w:r>
          <w:t>Informačno-poradenské centrá pre EŠIF podľa oprávnenosti miesta realizácie projektu)</w:t>
        </w:r>
        <w:r w:rsidR="003766E0">
          <w:t>, ktoré poskytujú odborné poradenstvo pre žiadateľov</w:t>
        </w:r>
        <w:r>
          <w:t>.</w:t>
        </w:r>
      </w:ins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6"/>
      </w:r>
    </w:p>
    <w:p w14:paraId="6F9D9896" w14:textId="309E3045" w:rsidR="00A2665C" w:rsidRDefault="00A2665C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4AD158B2" w14:textId="77777777" w:rsidR="007B63FD" w:rsidRDefault="007B63FD" w:rsidP="00274BE8">
      <w:pPr>
        <w:pStyle w:val="Odsekzoznamu"/>
        <w:spacing w:before="240" w:after="240" w:line="276" w:lineRule="auto"/>
        <w:ind w:left="792"/>
        <w:rPr>
          <w:del w:id="70" w:author="Autor"/>
          <w:b/>
        </w:rPr>
      </w:pP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5C447BBB" w14:textId="77777777" w:rsidR="0016669F" w:rsidRDefault="00140068" w:rsidP="001905C8">
      <w:pPr>
        <w:spacing w:before="240" w:after="240"/>
        <w:ind w:firstLine="360"/>
        <w:jc w:val="both"/>
        <w:rPr>
          <w:del w:id="71" w:author="Autor"/>
          <w:lang w:eastAsia="en-US"/>
        </w:rPr>
      </w:pPr>
      <w:del w:id="72" w:author="Autor">
        <w:r>
          <w:delText>Žiadateľ podľa vyššie uvedeného je oprávnený, ak sú zároveň splnené podmienky</w:delText>
        </w:r>
        <w:r w:rsidR="00230F87">
          <w:delText xml:space="preserve">, zadefinované </w:delText>
        </w:r>
        <w:r w:rsidR="0077089A">
          <w:delText xml:space="preserve">na základe </w:delText>
        </w:r>
        <w:r w:rsidR="00230F87">
          <w:delText>Systém</w:delText>
        </w:r>
        <w:r w:rsidR="0077089A">
          <w:delText>u</w:delText>
        </w:r>
        <w:r w:rsidR="00230F87">
          <w:delText xml:space="preserve"> riadenia EŠIF, kapitola 2.4.2, </w:delText>
        </w:r>
        <w:r w:rsidR="00DF4F5E">
          <w:delText>v</w:delText>
        </w:r>
        <w:r w:rsidR="00230F87">
          <w:delText xml:space="preserve"> čas</w:delText>
        </w:r>
        <w:r w:rsidR="00DF4F5E">
          <w:delText>ti</w:delText>
        </w:r>
        <w:r w:rsidR="00230F87">
          <w:delText xml:space="preserve"> „Oprávnenosť žiadateľa“</w:delText>
        </w:r>
        <w:r w:rsidR="00DF4F5E">
          <w:delText xml:space="preserve"> tabuľky s uvedenými podmienkami poskytnutia príspevku</w:delText>
        </w:r>
        <w:r w:rsidR="00230F87">
          <w:delText>.</w:delText>
        </w:r>
      </w:del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lastRenderedPageBreak/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  <w:pPrChange w:id="73" w:author="Autor">
          <w:pPr>
            <w:pStyle w:val="Odsekzoznamu"/>
            <w:numPr>
              <w:ilvl w:val="1"/>
              <w:numId w:val="1"/>
            </w:numPr>
            <w:spacing w:before="240" w:after="240" w:line="276" w:lineRule="auto"/>
            <w:ind w:left="792" w:hanging="432"/>
          </w:pPr>
        </w:pPrChange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7CA3E49D" w:rsidR="00140068" w:rsidRDefault="00140068" w:rsidP="00140068">
      <w:pPr>
        <w:spacing w:before="240" w:after="240"/>
        <w:ind w:firstLine="360"/>
        <w:jc w:val="both"/>
      </w:pPr>
      <w:r>
        <w:t>RO uvedie rozsah oprávnených aktivít</w:t>
      </w:r>
      <w:del w:id="74" w:author="Autor">
        <w:r>
          <w:delText>, vrátane oprávnených aktivít relevantných k cieľom HP.</w:delText>
        </w:r>
      </w:del>
      <w:ins w:id="75" w:author="Autor">
        <w:r>
          <w:t>.</w:t>
        </w:r>
      </w:ins>
      <w:r>
        <w:t xml:space="preserve"> </w:t>
      </w:r>
      <w:r w:rsidR="001808A8">
        <w:t>Žiadateľovi musia byť v rámci výzvy poskytnuté dostatočné informácie o tom, aké aktivity sú oprávnené a v akom časovom rozsahu.</w:t>
      </w:r>
      <w:r w:rsidR="0049428A">
        <w:t xml:space="preserve"> </w:t>
      </w:r>
      <w:del w:id="76" w:author="Autor">
        <w:r w:rsidRPr="004A5784">
          <w:delText xml:space="preserve">V </w:delText>
        </w:r>
      </w:del>
      <w:ins w:id="77" w:author="Autor">
        <w:r w:rsidR="0049428A">
          <w:t xml:space="preserve">Ak je to relevantné, RO zadefinuje </w:t>
        </w:r>
        <w:r w:rsidR="0049428A" w:rsidRPr="00783E8D">
          <w:t>požiadavky na maximálnu a</w:t>
        </w:r>
        <w:r w:rsidR="009C22B2">
          <w:t xml:space="preserve"> prípadne aj </w:t>
        </w:r>
        <w:r w:rsidR="0049428A" w:rsidRPr="00783E8D">
          <w:t>minimálnu dĺžku realizácie projektu.</w:t>
        </w:r>
        <w:r w:rsidR="001808A8">
          <w:t xml:space="preserve"> </w:t>
        </w:r>
        <w:r w:rsidRPr="004A5784">
          <w:t>V</w:t>
        </w:r>
        <w:r w:rsidR="00FC7654">
          <w:t> </w:t>
        </w:r>
      </w:ins>
      <w:r w:rsidRPr="004A5784">
        <w:t>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</w:t>
      </w:r>
      <w:del w:id="78" w:author="Autor">
        <w:r w:rsidRPr="004A5784">
          <w:delText xml:space="preserve"> </w:delText>
        </w:r>
      </w:del>
      <w:ins w:id="79" w:author="Autor">
        <w:r w:rsidR="00A2665C">
          <w:t> </w:t>
        </w:r>
      </w:ins>
      <w:r w:rsidRPr="004A5784">
        <w:t>predložením ŽoNFP</w:t>
      </w:r>
      <w:ins w:id="80" w:author="Autor">
        <w:r w:rsidR="00854F46">
          <w:rPr>
            <w:rStyle w:val="Odkaznapoznmkupodiarou"/>
          </w:rPr>
          <w:footnoteReference w:id="7"/>
        </w:r>
      </w:ins>
      <w:r>
        <w:t>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36865C5D" w:rsidR="00140068" w:rsidRDefault="00140068" w:rsidP="00140068">
      <w:pPr>
        <w:spacing w:before="240" w:after="240"/>
        <w:ind w:firstLine="360"/>
        <w:jc w:val="both"/>
      </w:pPr>
      <w:r>
        <w:t xml:space="preserve">RO uvedie </w:t>
      </w:r>
      <w:del w:id="83" w:author="Autor">
        <w:r>
          <w:delText>priamo v texte výzvy alebo presným odkazom</w:delText>
        </w:r>
      </w:del>
      <w:ins w:id="84" w:author="Autor">
        <w:r>
          <w:t>presný odkaz</w:t>
        </w:r>
      </w:ins>
      <w:r>
        <w:t xml:space="preserve"> na osobitný dokument kritériá pre výber projektov schválené monitorovacím výborom. 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4DF5B719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</w:t>
      </w:r>
      <w:r w:rsidR="00BB4261">
        <w:t xml:space="preserve"> (netýka sa vyzvaní projektov TP)</w:t>
      </w:r>
      <w:r>
        <w:t>:</w:t>
      </w:r>
    </w:p>
    <w:p w14:paraId="67872C87" w14:textId="10572CDF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lastRenderedPageBreak/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</w:t>
      </w:r>
      <w:del w:id="85" w:author="Autor">
        <w:r>
          <w:rPr>
            <w:i/>
          </w:rPr>
          <w:delText xml:space="preserve"> </w:delText>
        </w:r>
      </w:del>
      <w:ins w:id="86" w:author="Autor">
        <w:r w:rsidR="00FC7654">
          <w:rPr>
            <w:i/>
          </w:rPr>
          <w:t> </w:t>
        </w:r>
      </w:ins>
      <w:r>
        <w:rPr>
          <w:i/>
        </w:rPr>
        <w:t>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</w:t>
      </w:r>
      <w:del w:id="87" w:author="Autor">
        <w:r>
          <w:rPr>
            <w:i/>
          </w:rPr>
          <w:delText xml:space="preserve"> </w:delText>
        </w:r>
      </w:del>
      <w:ins w:id="88" w:author="Autor">
        <w:r w:rsidR="00FC7654">
          <w:rPr>
            <w:i/>
          </w:rPr>
          <w:t> </w:t>
        </w:r>
      </w:ins>
      <w:r>
        <w:rPr>
          <w:i/>
        </w:rPr>
        <w:t>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5ADF9570" w:rsidR="00140068" w:rsidRPr="00142FD9" w:rsidRDefault="00140068" w:rsidP="00140068">
      <w:pPr>
        <w:spacing w:before="240" w:after="240"/>
        <w:ind w:firstLine="360"/>
        <w:jc w:val="both"/>
      </w:pPr>
      <w:r w:rsidRPr="00142FD9">
        <w:t xml:space="preserve">V rámci tejto skupiny podmienok poskytnutia príspevku RO definuje aj podmienky týkajúce sa zaradenia do </w:t>
      </w:r>
      <w:ins w:id="89" w:author="Autor">
        <w:r w:rsidR="00F16F46">
          <w:t xml:space="preserve">veľkostnej </w:t>
        </w:r>
      </w:ins>
      <w:r w:rsidRPr="00142FD9">
        <w:t xml:space="preserve">kategórie </w:t>
      </w:r>
      <w:del w:id="90" w:author="Autor">
        <w:r w:rsidRPr="00142FD9">
          <w:delText xml:space="preserve">veľkosti </w:delText>
        </w:r>
      </w:del>
      <w:r w:rsidRPr="00142FD9">
        <w:t>podniku (napr. definovanie podniku do kategórie MSP</w:t>
      </w:r>
      <w:del w:id="91" w:author="Autor">
        <w:r w:rsidRPr="00142FD9">
          <w:delText>).</w:delText>
        </w:r>
      </w:del>
      <w:ins w:id="92" w:author="Autor">
        <w:r w:rsidRPr="00142FD9">
          <w:t>)</w:t>
        </w:r>
        <w:r w:rsidR="00F16F46" w:rsidRPr="00F16F46">
          <w:t xml:space="preserve"> v prípade, ak nie sú stanovené v rámci podmienok oprávnenosti žiadateľa/partnera/cieľovej skupiny</w:t>
        </w:r>
        <w:r w:rsidRPr="00142FD9">
          <w:t>.</w:t>
        </w:r>
      </w:ins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72C84954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</w:t>
      </w:r>
      <w:del w:id="93" w:author="Autor">
        <w:r w:rsidRPr="00DF1B4C">
          <w:delText xml:space="preserve"> </w:delText>
        </w:r>
      </w:del>
      <w:ins w:id="94" w:author="Autor">
        <w:r w:rsidR="00510962">
          <w:t> </w:t>
        </w:r>
      </w:ins>
      <w:r w:rsidRPr="00DF1B4C">
        <w:t>podpisom zmluvy s úspešným uchádzačom (o čom rovnako informuje vo výzve), ale</w:t>
      </w:r>
      <w:del w:id="95" w:author="Autor">
        <w:r w:rsidRPr="00DF1B4C">
          <w:delText xml:space="preserve"> </w:delText>
        </w:r>
      </w:del>
      <w:ins w:id="96" w:author="Autor">
        <w:r w:rsidR="00510962">
          <w:t> </w:t>
        </w:r>
      </w:ins>
      <w:r w:rsidRPr="00DF1B4C">
        <w:t>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19B4F48A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E1618B8" w14:textId="08B21E92" w:rsidR="00140068" w:rsidRDefault="00140068">
      <w:pPr>
        <w:spacing w:before="240" w:after="240"/>
        <w:ind w:firstLine="360"/>
        <w:jc w:val="both"/>
        <w:pPrChange w:id="97" w:author="Autor">
          <w:pPr>
            <w:spacing w:before="240" w:after="240"/>
            <w:ind w:left="360"/>
            <w:jc w:val="both"/>
          </w:pPr>
        </w:pPrChange>
      </w:pPr>
      <w:r>
        <w:t xml:space="preserve">RO stanoví </w:t>
      </w:r>
      <w:r w:rsidR="008025DB">
        <w:t xml:space="preserve">a podrobnejšie upraví </w:t>
      </w:r>
      <w:r>
        <w:t>ako podmienku poskytnutia príspevku preukázanie, že</w:t>
      </w:r>
      <w:del w:id="98" w:author="Autor">
        <w:r>
          <w:delText xml:space="preserve"> </w:delText>
        </w:r>
      </w:del>
      <w:ins w:id="99" w:author="Autor">
        <w:r w:rsidR="00FC7654">
          <w:t> </w:t>
        </w:r>
      </w:ins>
      <w:r>
        <w:t xml:space="preserve">žiadateľ neporušil zákaz nelegálnej práce a nelegálneho zamestnávania. </w:t>
      </w:r>
    </w:p>
    <w:p w14:paraId="713F9BB8" w14:textId="344B6EAD" w:rsidR="00A037D4" w:rsidRDefault="00A037D4" w:rsidP="00513997">
      <w:pPr>
        <w:pStyle w:val="Odsekzoznamu"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jc w:val="both"/>
        <w:rPr>
          <w:b/>
        </w:rPr>
      </w:pPr>
      <w:r>
        <w:rPr>
          <w:b/>
        </w:rPr>
        <w:t>I</w:t>
      </w:r>
      <w:r w:rsidRPr="00A037D4">
        <w:rPr>
          <w:b/>
        </w:rPr>
        <w:t>nformácia o podmienkach vrátenia prostriedkov z príspevku podľa § 25 ods. 10</w:t>
      </w:r>
      <w:r>
        <w:rPr>
          <w:b/>
        </w:rPr>
        <w:t xml:space="preserve"> zákona o príspevku z EŠIF</w:t>
      </w:r>
      <w:r w:rsidRPr="00A037D4">
        <w:rPr>
          <w:b/>
        </w:rPr>
        <w:t>, ak ide o podmienečne vratný finančný príspevok</w:t>
      </w:r>
      <w:r>
        <w:rPr>
          <w:b/>
        </w:rPr>
        <w:t xml:space="preserve"> </w:t>
      </w:r>
      <w:r w:rsidRPr="00513997">
        <w:t>(ak</w:t>
      </w:r>
      <w:del w:id="100" w:author="Autor">
        <w:r w:rsidRPr="00513997">
          <w:delText xml:space="preserve"> </w:delText>
        </w:r>
      </w:del>
      <w:ins w:id="101" w:author="Autor">
        <w:r w:rsidR="00FC7654">
          <w:t> </w:t>
        </w:r>
      </w:ins>
      <w:r w:rsidRPr="00513997">
        <w:t>je to relevantné</w:t>
      </w:r>
      <w:r w:rsidR="0018731D" w:rsidRPr="00513997">
        <w:t>, v</w:t>
      </w:r>
      <w:r w:rsidRPr="00513997">
        <w:t xml:space="preserve"> opačnom prípade RO </w:t>
      </w:r>
      <w:r w:rsidR="0018731D" w:rsidRPr="00513997">
        <w:t>túto podmienku poskytnutia príspevku vo</w:t>
      </w:r>
      <w:r w:rsidR="0018731D">
        <w:t> </w:t>
      </w:r>
      <w:r w:rsidR="0018731D" w:rsidRPr="00513997">
        <w:t>výzve neuvádza</w:t>
      </w:r>
      <w:r w:rsidRPr="00513997">
        <w:t>).</w:t>
      </w:r>
    </w:p>
    <w:p w14:paraId="06080A1B" w14:textId="3096590F" w:rsidR="00140068" w:rsidRDefault="00140068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jc w:val="both"/>
        <w:rPr>
          <w:b/>
        </w:rPr>
        <w:pPrChange w:id="102" w:author="Autor">
          <w:pPr>
            <w:pStyle w:val="Odsekzoznamu"/>
            <w:numPr>
              <w:ilvl w:val="1"/>
              <w:numId w:val="1"/>
            </w:numPr>
            <w:spacing w:before="240" w:after="240" w:line="276" w:lineRule="auto"/>
            <w:ind w:left="792" w:hanging="432"/>
            <w:jc w:val="both"/>
          </w:pPr>
        </w:pPrChange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7C0567C2" w:rsidR="00140068" w:rsidRDefault="00140068">
      <w:pPr>
        <w:pStyle w:val="Odsekzoznamu"/>
        <w:spacing w:before="240" w:after="240"/>
        <w:ind w:left="0" w:firstLine="357"/>
        <w:contextualSpacing w:val="0"/>
        <w:jc w:val="both"/>
        <w:pPrChange w:id="103" w:author="Autor">
          <w:pPr>
            <w:pStyle w:val="Odsekzoznamu"/>
            <w:spacing w:before="240" w:after="240"/>
            <w:ind w:left="0" w:firstLine="360"/>
            <w:jc w:val="both"/>
          </w:pPr>
        </w:pPrChange>
      </w:pPr>
      <w:r>
        <w:lastRenderedPageBreak/>
        <w:t>Ak z dôvodov špecifík OP RO určí vo vzťahu k schváleniu ŽoNFP ďalšie podmienky poskytnutia príspevku, ktoré nie je možné zaradiť medzi skupiny podmienok poskytnutia príspevku uvedené v rámci častí 2.1 až 2.</w:t>
      </w:r>
      <w:r w:rsidR="00A037D4">
        <w:t>9</w:t>
      </w:r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>prípade neaplikácie tejto skupiny podmienok poskytnutia príspevku</w:t>
      </w:r>
      <w:r w:rsidR="00753E12">
        <w:t>,</w:t>
      </w:r>
      <w:r>
        <w:t xml:space="preserve"> túto časť výzvy vôbec neuvádza.</w:t>
      </w:r>
    </w:p>
    <w:p w14:paraId="4CE1C00F" w14:textId="77777777" w:rsidR="00140068" w:rsidRDefault="00140068" w:rsidP="00140068">
      <w:pPr>
        <w:pStyle w:val="Odsekzoznamu"/>
        <w:spacing w:before="240" w:after="240"/>
        <w:ind w:left="0"/>
        <w:jc w:val="both"/>
        <w:rPr>
          <w:del w:id="104" w:author="Autor"/>
        </w:rPr>
      </w:pPr>
    </w:p>
    <w:p w14:paraId="6AE8DA0F" w14:textId="77777777" w:rsidR="00140068" w:rsidRDefault="00140068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  <w:pPrChange w:id="105" w:author="Autor">
          <w:pPr>
            <w:pStyle w:val="Odsekzoznamu"/>
            <w:numPr>
              <w:ilvl w:val="2"/>
              <w:numId w:val="1"/>
            </w:numPr>
            <w:spacing w:before="240" w:after="240" w:line="276" w:lineRule="auto"/>
            <w:ind w:left="1224" w:hanging="504"/>
            <w:jc w:val="both"/>
          </w:pPr>
        </w:pPrChange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460E4F15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 xml:space="preserve">prostredie (ak </w:t>
      </w:r>
      <w:ins w:id="106" w:author="Autor">
        <w:r w:rsidR="00067449">
          <w:rPr>
            <w:bCs/>
            <w:iCs/>
            <w:lang w:eastAsia="en-US"/>
          </w:rPr>
          <w:t xml:space="preserve">je to </w:t>
        </w:r>
      </w:ins>
      <w:r w:rsidRPr="00142FD9">
        <w:rPr>
          <w:bCs/>
          <w:iCs/>
          <w:lang w:eastAsia="en-US"/>
        </w:rPr>
        <w:t>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7E3D12C5" w14:textId="77777777" w:rsidR="00140068" w:rsidRPr="00783E8D" w:rsidRDefault="00140068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  <w:pPrChange w:id="107" w:author="Autor">
          <w:pPr>
            <w:pStyle w:val="Odsekzoznamu"/>
            <w:numPr>
              <w:ilvl w:val="2"/>
              <w:numId w:val="1"/>
            </w:numPr>
            <w:spacing w:before="240" w:after="240" w:line="276" w:lineRule="auto"/>
            <w:ind w:left="1224" w:hanging="504"/>
            <w:jc w:val="both"/>
          </w:pPr>
        </w:pPrChange>
      </w:pPr>
      <w:r w:rsidRPr="00783E8D">
        <w:rPr>
          <w:i/>
          <w:u w:val="single"/>
        </w:rPr>
        <w:t>Maximálna a minimálna výška príspevku</w:t>
      </w:r>
    </w:p>
    <w:p w14:paraId="4E9E4F1C" w14:textId="77777777" w:rsidR="00510962" w:rsidRPr="00510962" w:rsidRDefault="0049428A">
      <w:pPr>
        <w:spacing w:before="240" w:after="240"/>
        <w:ind w:firstLine="426"/>
        <w:jc w:val="both"/>
        <w:pPrChange w:id="108" w:author="Autor">
          <w:pPr>
            <w:spacing w:before="240" w:after="240" w:line="276" w:lineRule="auto"/>
            <w:ind w:left="426"/>
            <w:jc w:val="both"/>
          </w:pPr>
        </w:pPrChange>
      </w:pPr>
      <w:r w:rsidRPr="00783E8D">
        <w:t>V prípade potreby RO definuje maximálnu a minimálnu výšku príspevku pre projekt.</w:t>
      </w:r>
    </w:p>
    <w:p w14:paraId="0B91D7CB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del w:id="109" w:author="Autor"/>
          <w:i/>
          <w:u w:val="single"/>
        </w:rPr>
      </w:pPr>
      <w:del w:id="110" w:author="Autor">
        <w:r w:rsidRPr="00783E8D">
          <w:rPr>
            <w:i/>
            <w:u w:val="single"/>
          </w:rPr>
          <w:delText>Časová oprávnenosť realizácie projektu</w:delText>
        </w:r>
      </w:del>
    </w:p>
    <w:p w14:paraId="75104023" w14:textId="77777777" w:rsidR="00140068" w:rsidRPr="00783E8D" w:rsidRDefault="00140068" w:rsidP="00140068">
      <w:pPr>
        <w:spacing w:before="240" w:after="240" w:line="276" w:lineRule="auto"/>
        <w:ind w:firstLine="426"/>
        <w:jc w:val="both"/>
        <w:rPr>
          <w:del w:id="111" w:author="Autor"/>
        </w:rPr>
      </w:pPr>
      <w:del w:id="112" w:author="Autor">
        <w:r w:rsidRPr="00783E8D">
          <w:delText>V prípade potreby RO definuje požiadavky na maximálnu a minimálnu dĺžku realizácie projektu.</w:delText>
        </w:r>
      </w:del>
    </w:p>
    <w:p w14:paraId="045F6C39" w14:textId="4A8E429D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C56F50" w:rsidRDefault="00140068">
      <w:pPr>
        <w:spacing w:before="240" w:after="240"/>
        <w:ind w:firstLine="426"/>
        <w:jc w:val="both"/>
        <w:rPr>
          <w:rPrChange w:id="113" w:author="Autor">
            <w:rPr>
              <w:color w:val="1F497D"/>
            </w:rPr>
          </w:rPrChange>
        </w:rPr>
        <w:pPrChange w:id="114" w:author="Autor">
          <w:pPr>
            <w:ind w:firstLine="708"/>
            <w:jc w:val="both"/>
          </w:pPr>
        </w:pPrChange>
      </w:pPr>
      <w:r w:rsidRPr="00783E8D">
        <w:lastRenderedPageBreak/>
        <w:t>RO v tejto časti definuje podmienky z hľadiska povinného definovania merateľných ukazovateľov projektu</w:t>
      </w:r>
      <w:r w:rsidRPr="00C56F50">
        <w:rPr>
          <w:rPrChange w:id="115" w:author="Autor">
            <w:rPr>
              <w:color w:val="1F497D"/>
            </w:rPr>
          </w:rPrChange>
        </w:rPr>
        <w:t xml:space="preserve">. </w:t>
      </w:r>
      <w:r w:rsidR="00E65EAF" w:rsidRPr="0071584C">
        <w:t>Zoznam merateľných ukazovateľov je prílohou výzvy.</w:t>
      </w:r>
    </w:p>
    <w:p w14:paraId="0B79842A" w14:textId="77777777" w:rsidR="00140068" w:rsidRPr="00783E8D" w:rsidRDefault="00140068" w:rsidP="00140068">
      <w:pPr>
        <w:ind w:firstLine="708"/>
        <w:jc w:val="both"/>
        <w:rPr>
          <w:del w:id="116" w:author="Autor"/>
          <w:color w:val="1F497D"/>
        </w:rPr>
      </w:pPr>
    </w:p>
    <w:p w14:paraId="4879DD4F" w14:textId="4FD00610" w:rsidR="00140068" w:rsidRPr="007D6687" w:rsidRDefault="00140068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  <w:pPrChange w:id="117" w:author="Autor">
          <w:pPr>
            <w:pStyle w:val="Odsekzoznamu"/>
            <w:numPr>
              <w:ilvl w:val="2"/>
              <w:numId w:val="1"/>
            </w:numPr>
            <w:spacing w:before="240" w:after="240" w:line="276" w:lineRule="auto"/>
            <w:ind w:left="1224" w:hanging="504"/>
            <w:jc w:val="both"/>
          </w:pPr>
        </w:pPrChange>
      </w:pPr>
      <w:r w:rsidRPr="007D6687">
        <w:rPr>
          <w:i/>
          <w:u w:val="single"/>
        </w:rPr>
        <w:t>Podmienky definované RO vo výzve na základe špecifík jednotlivých OP a</w:t>
      </w:r>
      <w:del w:id="118" w:author="Autor">
        <w:r w:rsidRPr="007D6687">
          <w:rPr>
            <w:i/>
            <w:u w:val="single"/>
          </w:rPr>
          <w:delText xml:space="preserve"> </w:delText>
        </w:r>
      </w:del>
      <w:ins w:id="119" w:author="Autor">
        <w:r w:rsidR="00FC7654">
          <w:rPr>
            <w:i/>
            <w:u w:val="single"/>
          </w:rPr>
          <w:t> </w:t>
        </w:r>
      </w:ins>
      <w:r w:rsidRPr="007D6687">
        <w:rPr>
          <w:i/>
          <w:u w:val="single"/>
        </w:rPr>
        <w:t>nedefinovaných v rámci ostatných kategórií podmienok poskytnutia príspevku</w:t>
      </w:r>
    </w:p>
    <w:p w14:paraId="062C00A9" w14:textId="77777777" w:rsidR="0020137D" w:rsidRDefault="00140068">
      <w:pPr>
        <w:spacing w:before="240" w:after="240"/>
        <w:ind w:firstLine="426"/>
        <w:jc w:val="both"/>
        <w:pPrChange w:id="120" w:author="Autor">
          <w:pPr>
            <w:ind w:firstLine="708"/>
            <w:jc w:val="both"/>
          </w:pPr>
        </w:pPrChange>
      </w:pPr>
      <w:r w:rsidRPr="00783E8D">
        <w:t>RO v tejto časti definuje podmienky, ktoré vyplývajú zo špecifík OP a nie sú zaradené v rámci ostatných kategórií podmienok poskytnutia príspevku.</w:t>
      </w:r>
    </w:p>
    <w:p w14:paraId="7A858699" w14:textId="77777777" w:rsidR="0002393D" w:rsidRDefault="0002393D" w:rsidP="00140068">
      <w:pPr>
        <w:ind w:firstLine="708"/>
        <w:jc w:val="both"/>
        <w:rPr>
          <w:del w:id="121" w:author="Autor"/>
        </w:rPr>
      </w:pPr>
    </w:p>
    <w:p w14:paraId="24FF00B8" w14:textId="300FE4CB" w:rsidR="0002393D" w:rsidRPr="0093233A" w:rsidRDefault="000D1BF8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  <w:pPrChange w:id="122" w:author="Autor">
          <w:pPr>
            <w:pStyle w:val="Odsekzoznamu"/>
            <w:numPr>
              <w:ilvl w:val="2"/>
              <w:numId w:val="1"/>
            </w:numPr>
            <w:spacing w:before="240" w:after="240" w:line="276" w:lineRule="auto"/>
            <w:ind w:left="1224" w:hanging="504"/>
            <w:jc w:val="both"/>
          </w:pPr>
        </w:pPrChange>
      </w:pPr>
      <w:r w:rsidRPr="00513997">
        <w:rPr>
          <w:i/>
          <w:u w:val="single"/>
        </w:rPr>
        <w:t>O</w:t>
      </w:r>
      <w:r w:rsidR="0002393D" w:rsidRPr="00513997">
        <w:rPr>
          <w:i/>
          <w:u w:val="single"/>
        </w:rPr>
        <w:t>právnenos</w:t>
      </w:r>
      <w:r w:rsidRPr="00513997">
        <w:rPr>
          <w:i/>
          <w:u w:val="single"/>
        </w:rPr>
        <w:t>ť</w:t>
      </w:r>
      <w:r w:rsidR="0002393D" w:rsidRPr="00513997">
        <w:rPr>
          <w:i/>
          <w:u w:val="single"/>
        </w:rPr>
        <w:t xml:space="preserve"> výdavkov realizácie projektu</w:t>
      </w:r>
    </w:p>
    <w:p w14:paraId="37BA28CB" w14:textId="6F89A646" w:rsidR="0002393D" w:rsidRPr="00513997" w:rsidRDefault="00AF5708">
      <w:pPr>
        <w:spacing w:before="240" w:after="240"/>
        <w:ind w:firstLine="426"/>
        <w:jc w:val="both"/>
        <w:pPrChange w:id="123" w:author="Autor">
          <w:pPr>
            <w:spacing w:before="240" w:after="240" w:line="276" w:lineRule="auto"/>
            <w:ind w:firstLine="720"/>
            <w:jc w:val="both"/>
          </w:pPr>
        </w:pPrChange>
      </w:pPr>
      <w:r w:rsidRPr="00513997">
        <w:t xml:space="preserve">Ak sa </w:t>
      </w:r>
      <w:r w:rsidR="0002393D" w:rsidRPr="0093233A">
        <w:t xml:space="preserve">RO </w:t>
      </w:r>
      <w:r w:rsidRPr="00513997">
        <w:t>rozhodne posudzovať oprávnenosť výdavkov realizácie projektu ako</w:t>
      </w:r>
      <w:del w:id="124" w:author="Autor">
        <w:r w:rsidRPr="00513997">
          <w:delText xml:space="preserve"> </w:delText>
        </w:r>
      </w:del>
      <w:ins w:id="125" w:author="Autor">
        <w:r w:rsidR="00FC7654">
          <w:t> </w:t>
        </w:r>
      </w:ins>
      <w:r w:rsidRPr="00513997">
        <w:t xml:space="preserve">samostatnú podmienku poskytnutia príspevku, </w:t>
      </w:r>
      <w:r w:rsidR="0002393D" w:rsidRPr="0093233A">
        <w:t>uvedie v tejto časti buď priamo informácie o podmienkach oprávnenosti výdavkov, ktoré môže žiadateľ zahrnúť medzi oprávnené výdavky</w:t>
      </w:r>
      <w:r w:rsidRPr="00513997">
        <w:t>,</w:t>
      </w:r>
      <w:r w:rsidR="0002393D" w:rsidRPr="0093233A">
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17B2C6A3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 xml:space="preserve">(ak </w:t>
      </w:r>
      <w:ins w:id="126" w:author="Autor">
        <w:r w:rsidR="00067449">
          <w:t xml:space="preserve">je to </w:t>
        </w:r>
      </w:ins>
      <w:r>
        <w:t>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</w:t>
      </w:r>
    </w:p>
    <w:p w14:paraId="6F0F8109" w14:textId="77777777" w:rsidR="00FA21C7" w:rsidRDefault="00FA21C7" w:rsidP="00513997">
      <w:pPr>
        <w:spacing w:before="240" w:after="240"/>
        <w:ind w:firstLine="708"/>
        <w:jc w:val="both"/>
      </w:pPr>
      <w:r w:rsidRPr="003A415E">
        <w:t>RO v tejto časti určí spôsob financovania v</w:t>
      </w:r>
      <w:r>
        <w:t> </w:t>
      </w:r>
      <w:r w:rsidRPr="003A415E">
        <w:t xml:space="preserve">závislosti od charakteru </w:t>
      </w:r>
      <w:r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príspevok.</w:t>
      </w:r>
    </w:p>
    <w:p w14:paraId="19301910" w14:textId="0EBCADAA" w:rsidR="00FA21C7" w:rsidRDefault="00FA21C7" w:rsidP="00FA21C7">
      <w:pPr>
        <w:spacing w:before="240" w:after="240"/>
        <w:ind w:firstLine="708"/>
        <w:jc w:val="both"/>
      </w:pPr>
      <w:r>
        <w:t xml:space="preserve">V prípade, ak RO neuviedol oprávnenosť výdavkov ako ďalšiu podmienku poskytnutia príspevku, uvedie v tejto časti buď priamo </w:t>
      </w:r>
      <w:r w:rsidR="00C07502">
        <w:t xml:space="preserve">záväzné </w:t>
      </w:r>
      <w:r>
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</w:t>
      </w:r>
      <w:del w:id="127" w:author="Autor">
        <w:r>
          <w:delText xml:space="preserve"> </w:delText>
        </w:r>
      </w:del>
      <w:ins w:id="128" w:author="Autor">
        <w:r w:rsidR="00FC7654">
          <w:t> </w:t>
        </w:r>
      </w:ins>
      <w:r>
        <w:t>financovanie. V prípade projektov generujúcich príjem je oprávnenosť výdavkov posudzovaná aj s ohľadom na výsledky finančnej analýzy projektu.</w:t>
      </w:r>
    </w:p>
    <w:p w14:paraId="2E0CAE8F" w14:textId="47A5EC08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účinkov</w:t>
      </w:r>
    </w:p>
    <w:p w14:paraId="37917A7E" w14:textId="10CA725C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lastRenderedPageBreak/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57075628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272CE1B6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účinky, RO uvedie: „</w:t>
      </w:r>
      <w:r w:rsidRPr="001905C8">
        <w:rPr>
          <w:i/>
        </w:rPr>
        <w:t>Výzva nemá synergické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6CF442B4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</w:t>
      </w:r>
      <w:ins w:id="129" w:author="Autor">
        <w:r>
          <w:t xml:space="preserve"> </w:t>
        </w:r>
        <w:r w:rsidR="0071584C">
          <w:t>(resp. 3.1.1.2)</w:t>
        </w:r>
      </w:ins>
      <w:r w:rsidR="0071584C">
        <w:t xml:space="preserve"> </w:t>
      </w:r>
      <w:r>
        <w:t>Systému riadenia EŠIF.</w:t>
      </w:r>
    </w:p>
    <w:p w14:paraId="671B50A1" w14:textId="787EAA4E" w:rsidR="00067449" w:rsidRDefault="00067449" w:rsidP="00140068">
      <w:pPr>
        <w:spacing w:before="240" w:after="240"/>
        <w:jc w:val="both"/>
        <w:rPr>
          <w:ins w:id="130" w:author="Autor"/>
        </w:rPr>
      </w:pPr>
      <w:ins w:id="131" w:author="Autor">
        <w:r>
          <w:tab/>
          <w:t>RO je oprávnený nahradiť informácie k zmene a zrušeniu výzvy odkazom na konkrétnu časť príručky pre žiadateľa, kde sú tieto informácie uvedené.</w:t>
        </w:r>
      </w:ins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775F0B53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del w:id="132" w:author="Autor"/>
          <w:bCs/>
          <w:iCs/>
        </w:rPr>
      </w:pPr>
      <w:del w:id="133" w:author="Autor">
        <w:r>
          <w:rPr>
            <w:bCs/>
            <w:iCs/>
          </w:rPr>
          <w:delText>Formulár ŽoNFP</w:delText>
        </w:r>
      </w:del>
    </w:p>
    <w:p w14:paraId="45E06E87" w14:textId="4CC56757" w:rsidR="00140068" w:rsidRDefault="001408CF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ns w:id="134" w:author="Autor"/>
          <w:bCs/>
          <w:iCs/>
        </w:rPr>
      </w:pPr>
      <w:ins w:id="135" w:author="Autor">
        <w:r>
          <w:rPr>
            <w:bCs/>
            <w:iCs/>
          </w:rPr>
          <w:t xml:space="preserve">Vyplnená modelová </w:t>
        </w:r>
        <w:r w:rsidR="00140068">
          <w:rPr>
            <w:bCs/>
            <w:iCs/>
          </w:rPr>
          <w:t>ŽoNFP</w:t>
        </w:r>
        <w:r w:rsidR="00067449">
          <w:rPr>
            <w:bCs/>
            <w:iCs/>
          </w:rPr>
          <w:t xml:space="preserve"> alebo</w:t>
        </w:r>
        <w:r w:rsidR="00907E6C">
          <w:rPr>
            <w:bCs/>
            <w:iCs/>
            <w:szCs w:val="22"/>
            <w:lang w:eastAsia="en-US"/>
          </w:rPr>
          <w:t xml:space="preserve"> </w:t>
        </w:r>
        <w:r w:rsidR="00067449">
          <w:rPr>
            <w:bCs/>
            <w:iCs/>
            <w:szCs w:val="22"/>
            <w:lang w:eastAsia="en-US"/>
          </w:rPr>
          <w:t xml:space="preserve">formulár ŽoNFP a </w:t>
        </w:r>
        <w:r w:rsidR="00907E6C">
          <w:rPr>
            <w:bCs/>
            <w:iCs/>
            <w:szCs w:val="22"/>
            <w:lang w:eastAsia="en-US"/>
          </w:rPr>
          <w:t xml:space="preserve">detailné inštrukcie k vyplneniu jednotlivých častí ŽoNFP </w:t>
        </w:r>
        <w:r w:rsidR="005324B4">
          <w:rPr>
            <w:bCs/>
            <w:iCs/>
            <w:szCs w:val="22"/>
            <w:lang w:eastAsia="en-US"/>
          </w:rPr>
          <w:t xml:space="preserve">(odporúča sa </w:t>
        </w:r>
        <w:r w:rsidR="00907E6C">
          <w:rPr>
            <w:bCs/>
            <w:iCs/>
            <w:szCs w:val="22"/>
            <w:lang w:eastAsia="en-US"/>
          </w:rPr>
          <w:t>zadefinova</w:t>
        </w:r>
        <w:r w:rsidR="005324B4">
          <w:rPr>
            <w:bCs/>
            <w:iCs/>
            <w:szCs w:val="22"/>
            <w:lang w:eastAsia="en-US"/>
          </w:rPr>
          <w:t>ť</w:t>
        </w:r>
        <w:r w:rsidR="00907E6C">
          <w:rPr>
            <w:bCs/>
            <w:iCs/>
            <w:szCs w:val="22"/>
            <w:lang w:eastAsia="en-US"/>
          </w:rPr>
          <w:t xml:space="preserve"> </w:t>
        </w:r>
        <w:r w:rsidR="005324B4">
          <w:rPr>
            <w:bCs/>
            <w:iCs/>
            <w:szCs w:val="22"/>
            <w:lang w:eastAsia="en-US"/>
          </w:rPr>
          <w:t xml:space="preserve">aj </w:t>
        </w:r>
        <w:r w:rsidR="00907E6C">
          <w:rPr>
            <w:bCs/>
            <w:iCs/>
            <w:szCs w:val="22"/>
            <w:lang w:eastAsia="en-US"/>
          </w:rPr>
          <w:t>príklad</w:t>
        </w:r>
        <w:r w:rsidR="005324B4">
          <w:rPr>
            <w:bCs/>
            <w:iCs/>
            <w:szCs w:val="22"/>
            <w:lang w:eastAsia="en-US"/>
          </w:rPr>
          <w:t>y</w:t>
        </w:r>
        <w:r w:rsidR="00907E6C">
          <w:rPr>
            <w:bCs/>
            <w:iCs/>
            <w:szCs w:val="22"/>
            <w:lang w:eastAsia="en-US"/>
          </w:rPr>
          <w:t xml:space="preserve"> vyplnenia</w:t>
        </w:r>
        <w:r w:rsidR="005324B4">
          <w:rPr>
            <w:bCs/>
            <w:iCs/>
            <w:szCs w:val="22"/>
            <w:lang w:eastAsia="en-US"/>
          </w:rPr>
          <w:t xml:space="preserve"> jednotlivých častí ŽoNFP)</w:t>
        </w:r>
        <w:r w:rsidR="005F5F99">
          <w:rPr>
            <w:rStyle w:val="Odkaznapoznmkupodiarou"/>
            <w:bCs/>
            <w:iCs/>
            <w:szCs w:val="22"/>
            <w:lang w:eastAsia="en-US"/>
          </w:rPr>
          <w:footnoteReference w:id="8"/>
        </w:r>
      </w:ins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5482DEB2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</w:t>
      </w:r>
      <w:r w:rsidR="0055102E" w:rsidRPr="0055102E">
        <w:t xml:space="preserve"> </w:t>
      </w:r>
      <w:r>
        <w:rPr>
          <w:bCs/>
          <w:iCs/>
        </w:rPr>
        <w:t>(</w:t>
      </w:r>
      <w:del w:id="138" w:author="Autor">
        <w:r>
          <w:rPr>
            <w:bCs/>
            <w:iCs/>
          </w:rPr>
          <w:delText>ak relevantné v prípade</w:delText>
        </w:r>
      </w:del>
      <w:ins w:id="139" w:author="Autor">
        <w:r w:rsidR="00EF279D">
          <w:rPr>
            <w:bCs/>
            <w:iCs/>
          </w:rPr>
          <w:t>môže byť zverejnená ako príloha výzvy alebo vo forme hypertextového</w:t>
        </w:r>
      </w:ins>
      <w:r w:rsidR="00EF279D">
        <w:rPr>
          <w:bCs/>
          <w:iCs/>
        </w:rPr>
        <w:t xml:space="preserve"> odkazu na</w:t>
      </w:r>
      <w:del w:id="140" w:author="Autor">
        <w:r w:rsidR="00465D91">
          <w:rPr>
            <w:bCs/>
            <w:iCs/>
          </w:rPr>
          <w:delText> </w:delText>
        </w:r>
        <w:r>
          <w:rPr>
            <w:bCs/>
            <w:iCs/>
          </w:rPr>
          <w:delText>dokument vo výzve</w:delText>
        </w:r>
      </w:del>
      <w:ins w:id="141" w:author="Autor">
        <w:r w:rsidR="00EF279D">
          <w:rPr>
            <w:bCs/>
            <w:iCs/>
          </w:rPr>
          <w:t xml:space="preserve"> miesto na webovom sídle, kde je </w:t>
        </w:r>
        <w:r w:rsidR="00050F53">
          <w:rPr>
            <w:bCs/>
            <w:iCs/>
          </w:rPr>
          <w:t>schéma zverejnená</w:t>
        </w:r>
      </w:ins>
      <w:r>
        <w:rPr>
          <w:bCs/>
          <w:iCs/>
        </w:rPr>
        <w:t>)</w:t>
      </w:r>
    </w:p>
    <w:p w14:paraId="010DA7E2" w14:textId="5EF6740C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Zoznam merateľných ukazovateľov, vrátane ukazovateľov relevantných k HP (ak </w:t>
      </w:r>
      <w:ins w:id="142" w:author="Autor">
        <w:r w:rsidR="00C03BAE">
          <w:rPr>
            <w:bCs/>
            <w:iCs/>
          </w:rPr>
          <w:t xml:space="preserve">je to </w:t>
        </w:r>
      </w:ins>
      <w:r>
        <w:rPr>
          <w:bCs/>
          <w:iCs/>
        </w:rPr>
        <w:t>relevantné)</w:t>
      </w:r>
      <w:r>
        <w:rPr>
          <w:b/>
        </w:rPr>
        <w:t xml:space="preserve"> </w:t>
      </w:r>
    </w:p>
    <w:p w14:paraId="03EE28F3" w14:textId="5D269989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rFonts w:eastAsia="Calibri"/>
          <w:bCs/>
          <w:iCs/>
        </w:rPr>
        <w:t>I</w:t>
      </w:r>
      <w:r w:rsidRPr="00F879AB">
        <w:rPr>
          <w:rFonts w:eastAsia="Calibri"/>
          <w:bCs/>
          <w:iCs/>
        </w:rPr>
        <w:t xml:space="preserve">nformácia pre žiadateľov o nenávratný finančný príspevok/o príspevok, ktorá je zverejnená na webovom sídle </w:t>
      </w:r>
      <w:hyperlink r:id="rId10" w:history="1"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</w:hyperlink>
      <w:r w:rsidR="00B27757">
        <w:rPr>
          <w:rFonts w:eastAsia="Calibri"/>
          <w:bCs/>
          <w:iCs/>
        </w:rPr>
        <w:t xml:space="preserve"> </w:t>
      </w:r>
    </w:p>
    <w:p w14:paraId="08F70D39" w14:textId="5BB9674C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 xml:space="preserve">Ďalšie prílohy (ak </w:t>
      </w:r>
      <w:ins w:id="143" w:author="Autor">
        <w:r w:rsidR="00C03BAE">
          <w:rPr>
            <w:bCs/>
            <w:iCs/>
          </w:rPr>
          <w:t xml:space="preserve">je to </w:t>
        </w:r>
      </w:ins>
      <w:r w:rsidRPr="008C5FFD">
        <w:rPr>
          <w:bCs/>
          <w:iCs/>
        </w:rPr>
        <w:t>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3BA6484D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</w:t>
      </w:r>
      <w:r w:rsidR="00383369">
        <w:t>Integrovaná infraštruktúra (prioritné osi 9 – 12)</w:t>
      </w:r>
      <w:r>
        <w:t xml:space="preserve">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</w:t>
      </w:r>
      <w:del w:id="144" w:author="Autor">
        <w:r>
          <w:delText xml:space="preserve"> </w:delText>
        </w:r>
      </w:del>
      <w:ins w:id="145" w:author="Autor">
        <w:r w:rsidR="00FC7654">
          <w:t> </w:t>
        </w:r>
      </w:ins>
      <w:r>
        <w:t>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551C1D58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 xml:space="preserve">posúdenie, na základe zhodnotenia </w:t>
      </w:r>
      <w:del w:id="146" w:author="Autor">
        <w:r w:rsidRPr="000E5640">
          <w:delText>plánu vyhlasovania výziev a vyzvaní</w:delText>
        </w:r>
      </w:del>
      <w:ins w:id="147" w:author="Autor">
        <w:r w:rsidR="00E732AB">
          <w:t>HVVV</w:t>
        </w:r>
      </w:ins>
      <w:r w:rsidRPr="000E5640">
        <w:t xml:space="preserve"> schváleného Pracovnou komisiou pre</w:t>
      </w:r>
      <w:del w:id="148" w:author="Autor">
        <w:r w:rsidRPr="000E5640">
          <w:delText xml:space="preserve"> </w:delText>
        </w:r>
      </w:del>
      <w:ins w:id="149" w:author="Autor">
        <w:r w:rsidR="00E732AB">
          <w:t> </w:t>
        </w:r>
      </w:ins>
      <w:r w:rsidRPr="000E5640">
        <w:t>koordináciu a zabezpečenie synergických účinkov medzi EŠIF a</w:t>
      </w:r>
      <w:del w:id="150" w:author="Autor">
        <w:r w:rsidRPr="000E5640">
          <w:delText xml:space="preserve"> </w:delText>
        </w:r>
      </w:del>
      <w:ins w:id="151" w:author="Autor">
        <w:r w:rsidR="00745099">
          <w:t> </w:t>
        </w:r>
      </w:ins>
      <w:r w:rsidRPr="000E5640">
        <w:t>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9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329EA8EA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>, ak</w:t>
      </w:r>
      <w:del w:id="152" w:author="Autor">
        <w:r w:rsidRPr="000E5640">
          <w:delText xml:space="preserve"> </w:delText>
        </w:r>
      </w:del>
      <w:ins w:id="153" w:author="Autor">
        <w:r w:rsidR="00FC7654">
          <w:t> </w:t>
        </w:r>
      </w:ins>
      <w:r w:rsidRPr="000E5640">
        <w:t xml:space="preserve">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B58C9" w14:textId="77777777" w:rsidR="002E7AE9" w:rsidRDefault="002E7AE9" w:rsidP="00140068">
      <w:r>
        <w:separator/>
      </w:r>
    </w:p>
  </w:endnote>
  <w:endnote w:type="continuationSeparator" w:id="0">
    <w:p w14:paraId="00EB582E" w14:textId="77777777" w:rsidR="002E7AE9" w:rsidRDefault="002E7AE9" w:rsidP="00140068">
      <w:r>
        <w:continuationSeparator/>
      </w:r>
    </w:p>
  </w:endnote>
  <w:endnote w:type="continuationNotice" w:id="1">
    <w:p w14:paraId="79DE7A7B" w14:textId="77777777" w:rsidR="002E7AE9" w:rsidRDefault="002E7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DF445F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2DBCC946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F09CF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69797" w14:textId="77777777" w:rsidR="002E7AE9" w:rsidRDefault="002E7AE9" w:rsidP="00140068">
      <w:r>
        <w:separator/>
      </w:r>
    </w:p>
  </w:footnote>
  <w:footnote w:type="continuationSeparator" w:id="0">
    <w:p w14:paraId="12E52424" w14:textId="77777777" w:rsidR="002E7AE9" w:rsidRDefault="002E7AE9" w:rsidP="00140068">
      <w:r>
        <w:continuationSeparator/>
      </w:r>
    </w:p>
  </w:footnote>
  <w:footnote w:type="continuationNotice" w:id="1">
    <w:p w14:paraId="7E910BF1" w14:textId="77777777" w:rsidR="002E7AE9" w:rsidRDefault="002E7AE9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6CB84E1A" w14:textId="2D732877" w:rsidR="003F6960" w:rsidRDefault="003F6960" w:rsidP="003B1673">
      <w:pPr>
        <w:pStyle w:val="Textpoznmkypodiarou"/>
        <w:jc w:val="both"/>
        <w:rPr>
          <w:ins w:id="55" w:author="Autor"/>
        </w:rPr>
      </w:pPr>
      <w:ins w:id="56" w:author="Autor">
        <w:r>
          <w:rPr>
            <w:rStyle w:val="Odkaznapoznmkupodiarou"/>
          </w:rPr>
          <w:footnoteRef/>
        </w:r>
        <w:r>
          <w:t xml:space="preserve"> RO je oprávnený nahradiť % povinného spolufinancovania jednoznačnou a</w:t>
        </w:r>
        <w:r w:rsidR="003B1673">
          <w:t xml:space="preserve"> pre potenciálneho žiadateľa </w:t>
        </w:r>
        <w:r>
          <w:t>zrozumiteľnou formuláciou</w:t>
        </w:r>
        <w:r w:rsidR="003B1673">
          <w:t>, vysvetľujúcou spolufinancovanie zo strany žiadateľa</w:t>
        </w:r>
        <w:r>
          <w:t xml:space="preserve"> </w:t>
        </w:r>
        <w:r w:rsidR="003B1673">
          <w:t>(najmä v prípadoch výziev, vyhlásených v režime štátnej pomoci, v ktorých sa nachádza väčšie množstvo kombinácií spolufinancovania).</w:t>
        </w:r>
      </w:ins>
    </w:p>
  </w:footnote>
  <w:footnote w:id="6">
    <w:p w14:paraId="423C6F14" w14:textId="51DA057E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</w:t>
      </w:r>
      <w:del w:id="67" w:author="Autor">
        <w:r w:rsidRPr="00783E8D">
          <w:delText xml:space="preserve"> </w:delText>
        </w:r>
      </w:del>
      <w:ins w:id="68" w:author="Autor">
        <w:r w:rsidR="00FC7654">
          <w:t> </w:t>
        </w:r>
      </w:ins>
      <w:r w:rsidRPr="00783E8D">
        <w:t>každá výzva vždy obsahovala všetky povinné kategórie podmienok poskytnutia príspevku stanovené v § 17 ods. 3 zákona</w:t>
      </w:r>
      <w:r w:rsidR="0018731D">
        <w:t xml:space="preserve"> o príspevku z EŠIF</w:t>
      </w:r>
      <w:r w:rsidRPr="00783E8D">
        <w:t>. V rámci týchto povinných kategórií podmienok poskytnutia príspevku RO definuje znenie konkrétnych podmienok v závislosti od konkrétnej výzvy a špecifík OP.</w:t>
      </w:r>
      <w:ins w:id="69" w:author="Autor">
        <w:r w:rsidR="00C5176E">
          <w:t xml:space="preserve"> RO minimalizuje duplicitne uvádzané informácie k podmienkam poskytnutia príspevku vo výzve a v príručke pre žiadateľa.</w:t>
        </w:r>
      </w:ins>
    </w:p>
  </w:footnote>
  <w:footnote w:id="7">
    <w:p w14:paraId="7C2411C7" w14:textId="0543391B" w:rsidR="00854F46" w:rsidRDefault="00854F46">
      <w:pPr>
        <w:pStyle w:val="Textpoznmkypodiarou"/>
        <w:rPr>
          <w:ins w:id="81" w:author="Autor"/>
        </w:rPr>
      </w:pPr>
      <w:ins w:id="82" w:author="Autor">
        <w:r>
          <w:rPr>
            <w:rStyle w:val="Odkaznapoznmkupodiarou"/>
          </w:rPr>
          <w:footnoteRef/>
        </w:r>
        <w:r>
          <w:t xml:space="preserve"> S výnimkou v zmysle kapitoly 3.5.1.2, odsek 2 Systému riadenia EŠIF.</w:t>
        </w:r>
      </w:ins>
    </w:p>
  </w:footnote>
  <w:footnote w:id="8">
    <w:p w14:paraId="4C1A4A19" w14:textId="06E71CBC" w:rsidR="005F5F99" w:rsidRDefault="005F5F99" w:rsidP="005F5F99">
      <w:pPr>
        <w:pStyle w:val="Textpoznmkypodiarou"/>
        <w:jc w:val="both"/>
        <w:rPr>
          <w:ins w:id="136" w:author="Autor"/>
        </w:rPr>
      </w:pPr>
      <w:ins w:id="137" w:author="Autor">
        <w:r>
          <w:rPr>
            <w:rStyle w:val="Odkaznapoznmkupodiarou"/>
          </w:rPr>
          <w:footnoteRef/>
        </w:r>
        <w:r>
          <w:t xml:space="preserve"> Pri vyzvaniach postačuje vzhľadom na možnosť spolupráce RO a žiadateľa pri príprave ŽoNFP zverejniť formulár ŽoNFP.</w:t>
        </w:r>
      </w:ins>
    </w:p>
  </w:footnote>
  <w:footnote w:id="9">
    <w:p w14:paraId="16A726B2" w14:textId="03DC749C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</w:t>
      </w:r>
      <w:r w:rsidR="00627053">
        <w:t>8</w:t>
      </w:r>
      <w:r w:rsidRPr="000E5640">
        <w:t>.1, 2.</w:t>
      </w:r>
      <w:r w:rsidR="00F4147B">
        <w:t>10</w:t>
      </w:r>
      <w:r w:rsidRPr="000E5640">
        <w:t>.6. – 2.</w:t>
      </w:r>
      <w:r w:rsidR="00F4147B">
        <w:t>10</w:t>
      </w:r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ECE0E7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54" w:author="Autor"/>
  <w:sdt>
    <w:sdtPr>
      <w:rPr>
        <w:szCs w:val="20"/>
      </w:rPr>
      <w:id w:val="-249506773"/>
      <w:placeholder>
        <w:docPart w:val="22B52AA166B1498491631E119FEB7C9B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54"/>
      <w:p w14:paraId="6024A313" w14:textId="77777777" w:rsidR="00D201AB" w:rsidRDefault="00CD2322" w:rsidP="00D201AB">
        <w:pPr>
          <w:pStyle w:val="Hlavika"/>
          <w:jc w:val="right"/>
          <w:rPr>
            <w:del w:id="155" w:author="Autor"/>
          </w:rPr>
        </w:pPr>
        <w:del w:id="156" w:author="Autor">
          <w:r>
            <w:rPr>
              <w:szCs w:val="20"/>
            </w:rPr>
            <w:delText>31.10.2020</w:delText>
          </w:r>
        </w:del>
      </w:p>
      <w:customXmlDelRangeStart w:id="157" w:author="Autor"/>
    </w:sdtContent>
  </w:sdt>
  <w:customXmlDelRangeEnd w:id="157"/>
  <w:customXmlInsRangeStart w:id="158" w:author="Autor"/>
  <w:sdt>
    <w:sdtPr>
      <w:rPr>
        <w:szCs w:val="20"/>
      </w:rPr>
      <w:id w:val="-94943166"/>
      <w:placeholder>
        <w:docPart w:val="3B7190C944C245B3A4B8B4AE98BF86DF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58"/>
      <w:p w14:paraId="3BC02306" w14:textId="0E97ECC9" w:rsidR="00D201AB" w:rsidRDefault="00A2665C" w:rsidP="00D201AB">
        <w:pPr>
          <w:pStyle w:val="Hlavika"/>
          <w:jc w:val="right"/>
          <w:rPr>
            <w:ins w:id="159" w:author="Autor"/>
          </w:rPr>
        </w:pPr>
        <w:ins w:id="160" w:author="Autor">
          <w:del w:id="161" w:author="Autor">
            <w:r w:rsidDel="005F09CF">
              <w:rPr>
                <w:szCs w:val="20"/>
              </w:rPr>
              <w:delText>31.05.2021</w:delText>
            </w:r>
          </w:del>
          <w:r w:rsidR="005F09CF">
            <w:rPr>
              <w:szCs w:val="20"/>
            </w:rPr>
            <w:t>15.06.2021</w:t>
          </w:r>
        </w:ins>
      </w:p>
      <w:customXmlInsRangeStart w:id="162" w:author="Autor"/>
    </w:sdtContent>
  </w:sdt>
  <w:customXmlInsRangeEnd w:id="162"/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9433F"/>
    <w:multiLevelType w:val="hybridMultilevel"/>
    <w:tmpl w:val="19982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18"/>
  </w:num>
  <w:num w:numId="11">
    <w:abstractNumId w:val="10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3"/>
  </w:num>
  <w:num w:numId="17">
    <w:abstractNumId w:val="0"/>
  </w:num>
  <w:num w:numId="18">
    <w:abstractNumId w:val="9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21336"/>
    <w:rsid w:val="0002393D"/>
    <w:rsid w:val="00044F05"/>
    <w:rsid w:val="00050728"/>
    <w:rsid w:val="00050F53"/>
    <w:rsid w:val="00066955"/>
    <w:rsid w:val="00067449"/>
    <w:rsid w:val="00067C5E"/>
    <w:rsid w:val="00071088"/>
    <w:rsid w:val="00071CD7"/>
    <w:rsid w:val="000769B9"/>
    <w:rsid w:val="000850B0"/>
    <w:rsid w:val="00092C54"/>
    <w:rsid w:val="00096F23"/>
    <w:rsid w:val="000B0B2C"/>
    <w:rsid w:val="000C19BB"/>
    <w:rsid w:val="000C2C83"/>
    <w:rsid w:val="000D1507"/>
    <w:rsid w:val="000D1BF8"/>
    <w:rsid w:val="000D298C"/>
    <w:rsid w:val="000D5D89"/>
    <w:rsid w:val="000D6B86"/>
    <w:rsid w:val="000E099D"/>
    <w:rsid w:val="000E2AA4"/>
    <w:rsid w:val="000F768F"/>
    <w:rsid w:val="000F7C94"/>
    <w:rsid w:val="00115011"/>
    <w:rsid w:val="001159E9"/>
    <w:rsid w:val="00116F50"/>
    <w:rsid w:val="00116F61"/>
    <w:rsid w:val="0012695E"/>
    <w:rsid w:val="00130CF1"/>
    <w:rsid w:val="00140068"/>
    <w:rsid w:val="001408CF"/>
    <w:rsid w:val="0014092B"/>
    <w:rsid w:val="00142FD9"/>
    <w:rsid w:val="00143F5D"/>
    <w:rsid w:val="0014641E"/>
    <w:rsid w:val="0015209F"/>
    <w:rsid w:val="0015233E"/>
    <w:rsid w:val="0016669F"/>
    <w:rsid w:val="00166FFD"/>
    <w:rsid w:val="00171B58"/>
    <w:rsid w:val="00171CAF"/>
    <w:rsid w:val="00173917"/>
    <w:rsid w:val="001740D4"/>
    <w:rsid w:val="00174C45"/>
    <w:rsid w:val="001808A8"/>
    <w:rsid w:val="0018731D"/>
    <w:rsid w:val="001873B5"/>
    <w:rsid w:val="001905C8"/>
    <w:rsid w:val="001A27CB"/>
    <w:rsid w:val="001A32C8"/>
    <w:rsid w:val="001A51C6"/>
    <w:rsid w:val="001A6DE2"/>
    <w:rsid w:val="001B038D"/>
    <w:rsid w:val="001B0A3B"/>
    <w:rsid w:val="001B12DC"/>
    <w:rsid w:val="001B27DA"/>
    <w:rsid w:val="001B6E9F"/>
    <w:rsid w:val="001C513F"/>
    <w:rsid w:val="001D0557"/>
    <w:rsid w:val="001D4B25"/>
    <w:rsid w:val="001F0193"/>
    <w:rsid w:val="001F3FD5"/>
    <w:rsid w:val="001F7E5A"/>
    <w:rsid w:val="0020137D"/>
    <w:rsid w:val="00202BCD"/>
    <w:rsid w:val="00221E4D"/>
    <w:rsid w:val="00224F7F"/>
    <w:rsid w:val="002259C4"/>
    <w:rsid w:val="00225A05"/>
    <w:rsid w:val="00230F87"/>
    <w:rsid w:val="002329B0"/>
    <w:rsid w:val="002347A5"/>
    <w:rsid w:val="00236697"/>
    <w:rsid w:val="00246970"/>
    <w:rsid w:val="00251DDD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49E9"/>
    <w:rsid w:val="002A4A0F"/>
    <w:rsid w:val="002A64E4"/>
    <w:rsid w:val="002A7F76"/>
    <w:rsid w:val="002C53AD"/>
    <w:rsid w:val="002D16A7"/>
    <w:rsid w:val="002D2D7D"/>
    <w:rsid w:val="002D3F8A"/>
    <w:rsid w:val="002D4629"/>
    <w:rsid w:val="002D52A3"/>
    <w:rsid w:val="002D65BD"/>
    <w:rsid w:val="002E1924"/>
    <w:rsid w:val="002E611C"/>
    <w:rsid w:val="002E7AE9"/>
    <w:rsid w:val="002E7F32"/>
    <w:rsid w:val="002E7F66"/>
    <w:rsid w:val="002F0CEB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4012B"/>
    <w:rsid w:val="00373315"/>
    <w:rsid w:val="003766E0"/>
    <w:rsid w:val="00383369"/>
    <w:rsid w:val="00386CBA"/>
    <w:rsid w:val="00392248"/>
    <w:rsid w:val="003A415E"/>
    <w:rsid w:val="003A4311"/>
    <w:rsid w:val="003A67E1"/>
    <w:rsid w:val="003B0DFE"/>
    <w:rsid w:val="003B1673"/>
    <w:rsid w:val="003B2F8A"/>
    <w:rsid w:val="003B61C8"/>
    <w:rsid w:val="003B7908"/>
    <w:rsid w:val="003C1D94"/>
    <w:rsid w:val="003C2544"/>
    <w:rsid w:val="003D0894"/>
    <w:rsid w:val="003D0DF0"/>
    <w:rsid w:val="003D568C"/>
    <w:rsid w:val="003F07F5"/>
    <w:rsid w:val="003F6960"/>
    <w:rsid w:val="003F73F7"/>
    <w:rsid w:val="00402B0F"/>
    <w:rsid w:val="00410451"/>
    <w:rsid w:val="004131CF"/>
    <w:rsid w:val="004147E4"/>
    <w:rsid w:val="00416012"/>
    <w:rsid w:val="00416E2D"/>
    <w:rsid w:val="00417755"/>
    <w:rsid w:val="00422E0E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428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513"/>
    <w:rsid w:val="004E3ABD"/>
    <w:rsid w:val="004F0D6F"/>
    <w:rsid w:val="004F6CE4"/>
    <w:rsid w:val="00501C4C"/>
    <w:rsid w:val="00503405"/>
    <w:rsid w:val="00503B8F"/>
    <w:rsid w:val="00506EDD"/>
    <w:rsid w:val="00510962"/>
    <w:rsid w:val="00510D5C"/>
    <w:rsid w:val="005122F6"/>
    <w:rsid w:val="00513997"/>
    <w:rsid w:val="00516091"/>
    <w:rsid w:val="00526A11"/>
    <w:rsid w:val="005324B4"/>
    <w:rsid w:val="005327B9"/>
    <w:rsid w:val="00535933"/>
    <w:rsid w:val="00541A5C"/>
    <w:rsid w:val="00541FF5"/>
    <w:rsid w:val="0054219B"/>
    <w:rsid w:val="0055102E"/>
    <w:rsid w:val="00562543"/>
    <w:rsid w:val="005632E4"/>
    <w:rsid w:val="005724E9"/>
    <w:rsid w:val="005800C7"/>
    <w:rsid w:val="00580A58"/>
    <w:rsid w:val="00581C48"/>
    <w:rsid w:val="005835A6"/>
    <w:rsid w:val="00584E8D"/>
    <w:rsid w:val="00586FDB"/>
    <w:rsid w:val="00590300"/>
    <w:rsid w:val="00591F74"/>
    <w:rsid w:val="005925C9"/>
    <w:rsid w:val="00593276"/>
    <w:rsid w:val="005A7CEA"/>
    <w:rsid w:val="005B1203"/>
    <w:rsid w:val="005B33C8"/>
    <w:rsid w:val="005B371E"/>
    <w:rsid w:val="005B41B8"/>
    <w:rsid w:val="005B44FB"/>
    <w:rsid w:val="005B49EF"/>
    <w:rsid w:val="005B5C17"/>
    <w:rsid w:val="005C6B60"/>
    <w:rsid w:val="005D18EB"/>
    <w:rsid w:val="005E2A37"/>
    <w:rsid w:val="005E2F03"/>
    <w:rsid w:val="005E47E5"/>
    <w:rsid w:val="005F09CF"/>
    <w:rsid w:val="005F184C"/>
    <w:rsid w:val="005F5B71"/>
    <w:rsid w:val="005F5F99"/>
    <w:rsid w:val="0060650F"/>
    <w:rsid w:val="006134A7"/>
    <w:rsid w:val="00622BF9"/>
    <w:rsid w:val="00622D7A"/>
    <w:rsid w:val="00627053"/>
    <w:rsid w:val="00627EA3"/>
    <w:rsid w:val="0063292E"/>
    <w:rsid w:val="00635331"/>
    <w:rsid w:val="00637129"/>
    <w:rsid w:val="006479DF"/>
    <w:rsid w:val="00660DCB"/>
    <w:rsid w:val="00662E81"/>
    <w:rsid w:val="006638E5"/>
    <w:rsid w:val="006719A0"/>
    <w:rsid w:val="00687102"/>
    <w:rsid w:val="00690A66"/>
    <w:rsid w:val="006944ED"/>
    <w:rsid w:val="006A0843"/>
    <w:rsid w:val="006A27AA"/>
    <w:rsid w:val="006A5157"/>
    <w:rsid w:val="006A5312"/>
    <w:rsid w:val="006A7DF2"/>
    <w:rsid w:val="006B04C3"/>
    <w:rsid w:val="006B054E"/>
    <w:rsid w:val="006B4A86"/>
    <w:rsid w:val="006B51E1"/>
    <w:rsid w:val="006C2917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07EBF"/>
    <w:rsid w:val="007144CB"/>
    <w:rsid w:val="0071584C"/>
    <w:rsid w:val="00715A47"/>
    <w:rsid w:val="0071679A"/>
    <w:rsid w:val="00721199"/>
    <w:rsid w:val="00736343"/>
    <w:rsid w:val="00745099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92ECD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0BC"/>
    <w:rsid w:val="00801225"/>
    <w:rsid w:val="008025DB"/>
    <w:rsid w:val="008036D1"/>
    <w:rsid w:val="00812AEA"/>
    <w:rsid w:val="00813C99"/>
    <w:rsid w:val="0081608C"/>
    <w:rsid w:val="00817E8C"/>
    <w:rsid w:val="008345C2"/>
    <w:rsid w:val="0084239B"/>
    <w:rsid w:val="00843EF9"/>
    <w:rsid w:val="0084743A"/>
    <w:rsid w:val="008526BB"/>
    <w:rsid w:val="00854F46"/>
    <w:rsid w:val="008623B7"/>
    <w:rsid w:val="00867476"/>
    <w:rsid w:val="008743E6"/>
    <w:rsid w:val="008758FE"/>
    <w:rsid w:val="008806AC"/>
    <w:rsid w:val="00891F74"/>
    <w:rsid w:val="008962AF"/>
    <w:rsid w:val="008A2377"/>
    <w:rsid w:val="008A76E5"/>
    <w:rsid w:val="008B1666"/>
    <w:rsid w:val="008C271F"/>
    <w:rsid w:val="008C5FFD"/>
    <w:rsid w:val="008D0F9C"/>
    <w:rsid w:val="008D7B4C"/>
    <w:rsid w:val="008F2627"/>
    <w:rsid w:val="0090110D"/>
    <w:rsid w:val="0090259E"/>
    <w:rsid w:val="00907E6C"/>
    <w:rsid w:val="00911D80"/>
    <w:rsid w:val="009174A8"/>
    <w:rsid w:val="00926284"/>
    <w:rsid w:val="0093233A"/>
    <w:rsid w:val="00942DD3"/>
    <w:rsid w:val="00943BBF"/>
    <w:rsid w:val="00945BA2"/>
    <w:rsid w:val="00947D0D"/>
    <w:rsid w:val="0095109D"/>
    <w:rsid w:val="009515E7"/>
    <w:rsid w:val="009579EA"/>
    <w:rsid w:val="00960837"/>
    <w:rsid w:val="00967523"/>
    <w:rsid w:val="00975485"/>
    <w:rsid w:val="00976A29"/>
    <w:rsid w:val="00977CF6"/>
    <w:rsid w:val="0098159E"/>
    <w:rsid w:val="009836CF"/>
    <w:rsid w:val="009B421D"/>
    <w:rsid w:val="009B44A5"/>
    <w:rsid w:val="009C22B2"/>
    <w:rsid w:val="009C3692"/>
    <w:rsid w:val="009C7A22"/>
    <w:rsid w:val="009D0321"/>
    <w:rsid w:val="009E6293"/>
    <w:rsid w:val="009E7180"/>
    <w:rsid w:val="009E775B"/>
    <w:rsid w:val="009F01E2"/>
    <w:rsid w:val="009F5516"/>
    <w:rsid w:val="00A037D4"/>
    <w:rsid w:val="00A0532E"/>
    <w:rsid w:val="00A05547"/>
    <w:rsid w:val="00A144AE"/>
    <w:rsid w:val="00A17B7C"/>
    <w:rsid w:val="00A20340"/>
    <w:rsid w:val="00A23DCA"/>
    <w:rsid w:val="00A25100"/>
    <w:rsid w:val="00A25F04"/>
    <w:rsid w:val="00A2665C"/>
    <w:rsid w:val="00A34177"/>
    <w:rsid w:val="00A356B4"/>
    <w:rsid w:val="00A45A64"/>
    <w:rsid w:val="00A5421F"/>
    <w:rsid w:val="00A565C9"/>
    <w:rsid w:val="00A80D8A"/>
    <w:rsid w:val="00A92197"/>
    <w:rsid w:val="00A9254C"/>
    <w:rsid w:val="00A94247"/>
    <w:rsid w:val="00A94EFC"/>
    <w:rsid w:val="00AA21C4"/>
    <w:rsid w:val="00AB0E6E"/>
    <w:rsid w:val="00AB406E"/>
    <w:rsid w:val="00AB755C"/>
    <w:rsid w:val="00AC2133"/>
    <w:rsid w:val="00AD432F"/>
    <w:rsid w:val="00AD43B4"/>
    <w:rsid w:val="00AD4A94"/>
    <w:rsid w:val="00AF5708"/>
    <w:rsid w:val="00B048B5"/>
    <w:rsid w:val="00B10299"/>
    <w:rsid w:val="00B12038"/>
    <w:rsid w:val="00B12061"/>
    <w:rsid w:val="00B13FAF"/>
    <w:rsid w:val="00B24DE3"/>
    <w:rsid w:val="00B24ECE"/>
    <w:rsid w:val="00B26B3E"/>
    <w:rsid w:val="00B27757"/>
    <w:rsid w:val="00B311C7"/>
    <w:rsid w:val="00B315E9"/>
    <w:rsid w:val="00B4284E"/>
    <w:rsid w:val="00B53870"/>
    <w:rsid w:val="00B53B4A"/>
    <w:rsid w:val="00B56CB6"/>
    <w:rsid w:val="00B64B2E"/>
    <w:rsid w:val="00B65FDD"/>
    <w:rsid w:val="00B713AF"/>
    <w:rsid w:val="00B7196D"/>
    <w:rsid w:val="00B73521"/>
    <w:rsid w:val="00B948E0"/>
    <w:rsid w:val="00B95763"/>
    <w:rsid w:val="00BA13ED"/>
    <w:rsid w:val="00BA39BD"/>
    <w:rsid w:val="00BA4376"/>
    <w:rsid w:val="00BA71B6"/>
    <w:rsid w:val="00BB4261"/>
    <w:rsid w:val="00BB7249"/>
    <w:rsid w:val="00BC2743"/>
    <w:rsid w:val="00BC4BAC"/>
    <w:rsid w:val="00BD213C"/>
    <w:rsid w:val="00BE2705"/>
    <w:rsid w:val="00BE45C3"/>
    <w:rsid w:val="00BE5E73"/>
    <w:rsid w:val="00BE6D71"/>
    <w:rsid w:val="00BE70F8"/>
    <w:rsid w:val="00BF3D8B"/>
    <w:rsid w:val="00BF71D1"/>
    <w:rsid w:val="00C03BAE"/>
    <w:rsid w:val="00C07502"/>
    <w:rsid w:val="00C214B6"/>
    <w:rsid w:val="00C32476"/>
    <w:rsid w:val="00C33C34"/>
    <w:rsid w:val="00C348A2"/>
    <w:rsid w:val="00C36DC6"/>
    <w:rsid w:val="00C43BD2"/>
    <w:rsid w:val="00C50C3D"/>
    <w:rsid w:val="00C5176E"/>
    <w:rsid w:val="00C53567"/>
    <w:rsid w:val="00C5472F"/>
    <w:rsid w:val="00C56F50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A2F5E"/>
    <w:rsid w:val="00CB33DE"/>
    <w:rsid w:val="00CB37AA"/>
    <w:rsid w:val="00CB524A"/>
    <w:rsid w:val="00CD2322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246DB"/>
    <w:rsid w:val="00D47152"/>
    <w:rsid w:val="00D549B4"/>
    <w:rsid w:val="00D61BB6"/>
    <w:rsid w:val="00D63FBB"/>
    <w:rsid w:val="00D734BA"/>
    <w:rsid w:val="00D86DA2"/>
    <w:rsid w:val="00D942CE"/>
    <w:rsid w:val="00DA3B50"/>
    <w:rsid w:val="00DA50A5"/>
    <w:rsid w:val="00DA5449"/>
    <w:rsid w:val="00DA5A83"/>
    <w:rsid w:val="00DA604C"/>
    <w:rsid w:val="00DB0C9C"/>
    <w:rsid w:val="00DB3113"/>
    <w:rsid w:val="00DB798B"/>
    <w:rsid w:val="00DC16CA"/>
    <w:rsid w:val="00DC60DB"/>
    <w:rsid w:val="00DC75CD"/>
    <w:rsid w:val="00DE2C5C"/>
    <w:rsid w:val="00DE7F44"/>
    <w:rsid w:val="00DF1B4C"/>
    <w:rsid w:val="00DF4F5E"/>
    <w:rsid w:val="00E25F33"/>
    <w:rsid w:val="00E27DAF"/>
    <w:rsid w:val="00E3264B"/>
    <w:rsid w:val="00E43559"/>
    <w:rsid w:val="00E43AC0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32AB"/>
    <w:rsid w:val="00E742C1"/>
    <w:rsid w:val="00E74DC2"/>
    <w:rsid w:val="00E74EA1"/>
    <w:rsid w:val="00E7702D"/>
    <w:rsid w:val="00E9215D"/>
    <w:rsid w:val="00E97CC5"/>
    <w:rsid w:val="00EA031B"/>
    <w:rsid w:val="00EA0C60"/>
    <w:rsid w:val="00EA393D"/>
    <w:rsid w:val="00EA62FA"/>
    <w:rsid w:val="00EA781C"/>
    <w:rsid w:val="00EC64D3"/>
    <w:rsid w:val="00EC6DB9"/>
    <w:rsid w:val="00EE70FE"/>
    <w:rsid w:val="00EF279D"/>
    <w:rsid w:val="00EF2923"/>
    <w:rsid w:val="00F03CF9"/>
    <w:rsid w:val="00F0607A"/>
    <w:rsid w:val="00F06198"/>
    <w:rsid w:val="00F10B9D"/>
    <w:rsid w:val="00F16F46"/>
    <w:rsid w:val="00F20626"/>
    <w:rsid w:val="00F260D5"/>
    <w:rsid w:val="00F26533"/>
    <w:rsid w:val="00F27075"/>
    <w:rsid w:val="00F37138"/>
    <w:rsid w:val="00F4147B"/>
    <w:rsid w:val="00F42031"/>
    <w:rsid w:val="00F4207C"/>
    <w:rsid w:val="00F678A1"/>
    <w:rsid w:val="00F81070"/>
    <w:rsid w:val="00F854AC"/>
    <w:rsid w:val="00F85B1E"/>
    <w:rsid w:val="00F8728D"/>
    <w:rsid w:val="00F879AB"/>
    <w:rsid w:val="00F87D22"/>
    <w:rsid w:val="00F87DAE"/>
    <w:rsid w:val="00F97E8C"/>
    <w:rsid w:val="00FA1CBE"/>
    <w:rsid w:val="00FA21C7"/>
    <w:rsid w:val="00FA23ED"/>
    <w:rsid w:val="00FB31CC"/>
    <w:rsid w:val="00FB35E9"/>
    <w:rsid w:val="00FC04A6"/>
    <w:rsid w:val="00FC0F30"/>
    <w:rsid w:val="00FC7654"/>
    <w:rsid w:val="00FE3871"/>
    <w:rsid w:val="00FF1304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laf.vlada.gov.sk/system-vcasneho-odhalovania-rizika-a-vylucenia-ed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FF101C9E57D4EA18C1074DB4B818C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031D8-E0D0-4326-8BDF-903BCD87C3B4}"/>
      </w:docPartPr>
      <w:docPartBody>
        <w:p w:rsidR="00A0239F" w:rsidRDefault="007F10A3" w:rsidP="007F10A3">
          <w:pPr>
            <w:pStyle w:val="0FF101C9E57D4EA18C1074DB4B818C5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20CBE54CF4466FBC74432C8C738D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4B2E9-B809-4390-88E0-B8EF7565FA44}"/>
      </w:docPartPr>
      <w:docPartBody>
        <w:p w:rsidR="000815BC" w:rsidRDefault="007F10A3">
          <w:pPr>
            <w:pStyle w:val="FE20CBE54CF4466FBC74432C8C738DF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2DA0F6C9BC74535A0A2F215F9DF3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B25539-79F5-4F68-8BB6-8D62065076E2}"/>
      </w:docPartPr>
      <w:docPartBody>
        <w:p w:rsidR="000815BC" w:rsidRDefault="006E55D7">
          <w:pPr>
            <w:pStyle w:val="62DA0F6C9BC74535A0A2F215F9DF35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7DF2517E1CB476DA3501F7EABC4E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223453-BFDD-48AD-A839-19F2781690A3}"/>
      </w:docPartPr>
      <w:docPartBody>
        <w:p w:rsidR="000815BC" w:rsidRDefault="006E55D7">
          <w:pPr>
            <w:pStyle w:val="D7DF2517E1CB476DA3501F7EABC4E81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2B52AA166B1498491631E119FEB7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26B669-6B99-4DA8-BF55-3CB304601799}"/>
      </w:docPartPr>
      <w:docPartBody>
        <w:p w:rsidR="000815BC" w:rsidRDefault="00EC2235">
          <w:pPr>
            <w:pStyle w:val="22B52AA166B1498491631E119FEB7C9B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0613D"/>
    <w:rsid w:val="0005364E"/>
    <w:rsid w:val="00057F17"/>
    <w:rsid w:val="000815BC"/>
    <w:rsid w:val="000A4FDF"/>
    <w:rsid w:val="000D2A4A"/>
    <w:rsid w:val="00104B14"/>
    <w:rsid w:val="00135B3D"/>
    <w:rsid w:val="001A5410"/>
    <w:rsid w:val="001C5C7A"/>
    <w:rsid w:val="001C7996"/>
    <w:rsid w:val="001F61F0"/>
    <w:rsid w:val="00207BF9"/>
    <w:rsid w:val="002310F3"/>
    <w:rsid w:val="00233D72"/>
    <w:rsid w:val="00253F54"/>
    <w:rsid w:val="00290C97"/>
    <w:rsid w:val="002C24C1"/>
    <w:rsid w:val="002E5F0A"/>
    <w:rsid w:val="00301E3E"/>
    <w:rsid w:val="00311AB0"/>
    <w:rsid w:val="0034430D"/>
    <w:rsid w:val="00387168"/>
    <w:rsid w:val="003C346E"/>
    <w:rsid w:val="003E031A"/>
    <w:rsid w:val="003E102A"/>
    <w:rsid w:val="0040581B"/>
    <w:rsid w:val="0045423B"/>
    <w:rsid w:val="004635A4"/>
    <w:rsid w:val="004637E2"/>
    <w:rsid w:val="00485DC4"/>
    <w:rsid w:val="00492857"/>
    <w:rsid w:val="004E589D"/>
    <w:rsid w:val="00546B57"/>
    <w:rsid w:val="00566563"/>
    <w:rsid w:val="005A0069"/>
    <w:rsid w:val="005A6822"/>
    <w:rsid w:val="005B27D8"/>
    <w:rsid w:val="005D5556"/>
    <w:rsid w:val="005F2FE2"/>
    <w:rsid w:val="006300FB"/>
    <w:rsid w:val="006614B8"/>
    <w:rsid w:val="00683DB1"/>
    <w:rsid w:val="006D138D"/>
    <w:rsid w:val="006D2DC7"/>
    <w:rsid w:val="006E55D7"/>
    <w:rsid w:val="006F2049"/>
    <w:rsid w:val="00704677"/>
    <w:rsid w:val="00750356"/>
    <w:rsid w:val="0075145D"/>
    <w:rsid w:val="007519CF"/>
    <w:rsid w:val="00755C01"/>
    <w:rsid w:val="00755D27"/>
    <w:rsid w:val="0076037C"/>
    <w:rsid w:val="00776E92"/>
    <w:rsid w:val="00784677"/>
    <w:rsid w:val="007A7E7F"/>
    <w:rsid w:val="007D3BCF"/>
    <w:rsid w:val="007F0DA4"/>
    <w:rsid w:val="007F10A3"/>
    <w:rsid w:val="007F6699"/>
    <w:rsid w:val="00824331"/>
    <w:rsid w:val="00860FA3"/>
    <w:rsid w:val="0087646B"/>
    <w:rsid w:val="008B55C2"/>
    <w:rsid w:val="008C2119"/>
    <w:rsid w:val="008E0908"/>
    <w:rsid w:val="0090363C"/>
    <w:rsid w:val="00906C7C"/>
    <w:rsid w:val="00916AF3"/>
    <w:rsid w:val="00957276"/>
    <w:rsid w:val="00975375"/>
    <w:rsid w:val="00982C03"/>
    <w:rsid w:val="009B5EFD"/>
    <w:rsid w:val="00A0239F"/>
    <w:rsid w:val="00A10220"/>
    <w:rsid w:val="00A46916"/>
    <w:rsid w:val="00A67766"/>
    <w:rsid w:val="00B01445"/>
    <w:rsid w:val="00B06D3C"/>
    <w:rsid w:val="00B43020"/>
    <w:rsid w:val="00B62BA3"/>
    <w:rsid w:val="00B733F5"/>
    <w:rsid w:val="00B81159"/>
    <w:rsid w:val="00BC2072"/>
    <w:rsid w:val="00BC6ED5"/>
    <w:rsid w:val="00BC7E92"/>
    <w:rsid w:val="00BD22E8"/>
    <w:rsid w:val="00BE7D67"/>
    <w:rsid w:val="00BF6ED4"/>
    <w:rsid w:val="00C2319E"/>
    <w:rsid w:val="00CA0C9F"/>
    <w:rsid w:val="00CD3AE4"/>
    <w:rsid w:val="00CE6597"/>
    <w:rsid w:val="00D20770"/>
    <w:rsid w:val="00D86D8F"/>
    <w:rsid w:val="00DE5226"/>
    <w:rsid w:val="00E33155"/>
    <w:rsid w:val="00E53644"/>
    <w:rsid w:val="00EC2235"/>
    <w:rsid w:val="00EE627A"/>
    <w:rsid w:val="00F97EC4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F10A3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54A1B6FC9E0A49E9A7D26F89D38049FF">
    <w:name w:val="54A1B6FC9E0A49E9A7D26F89D38049FF"/>
    <w:rsid w:val="002C24C1"/>
  </w:style>
  <w:style w:type="paragraph" w:customStyle="1" w:styleId="0FF101C9E57D4EA18C1074DB4B818C5D">
    <w:name w:val="0FF101C9E57D4EA18C1074DB4B818C5D"/>
    <w:rsid w:val="007F10A3"/>
  </w:style>
  <w:style w:type="paragraph" w:customStyle="1" w:styleId="32A65B7887CF4C929E2958D8C2773092">
    <w:name w:val="32A65B7887CF4C929E2958D8C2773092"/>
    <w:pPr>
      <w:spacing w:after="160" w:line="259" w:lineRule="auto"/>
    </w:pPr>
  </w:style>
  <w:style w:type="paragraph" w:customStyle="1" w:styleId="AC48DC8F5DAE4B19B6E9E10290907F2F">
    <w:name w:val="AC48DC8F5DAE4B19B6E9E10290907F2F"/>
    <w:pPr>
      <w:spacing w:after="160" w:line="259" w:lineRule="auto"/>
    </w:pPr>
  </w:style>
  <w:style w:type="paragraph" w:customStyle="1" w:styleId="9A2DF8513EB341AAB98C967CEA1A0057">
    <w:name w:val="9A2DF8513EB341AAB98C967CEA1A0057"/>
    <w:pPr>
      <w:spacing w:after="160" w:line="259" w:lineRule="auto"/>
    </w:pPr>
  </w:style>
  <w:style w:type="paragraph" w:customStyle="1" w:styleId="809452A6B7D8404EA6FE39CF2F66D14E">
    <w:name w:val="809452A6B7D8404EA6FE39CF2F66D14E"/>
    <w:pPr>
      <w:spacing w:after="160" w:line="259" w:lineRule="auto"/>
    </w:pPr>
  </w:style>
  <w:style w:type="paragraph" w:customStyle="1" w:styleId="9D16A267CBD34A299BDAC1C1CEB7D208">
    <w:name w:val="9D16A267CBD34A299BDAC1C1CEB7D208"/>
    <w:pPr>
      <w:spacing w:after="160" w:line="259" w:lineRule="auto"/>
    </w:pPr>
  </w:style>
  <w:style w:type="paragraph" w:customStyle="1" w:styleId="A2744E01842F48ACBA30E00D6C169ED2">
    <w:name w:val="A2744E01842F48ACBA30E00D6C169ED2"/>
    <w:pPr>
      <w:spacing w:after="160" w:line="259" w:lineRule="auto"/>
    </w:pPr>
  </w:style>
  <w:style w:type="paragraph" w:customStyle="1" w:styleId="A323EB830BAA440D8C391A7D8CCB97AB">
    <w:name w:val="A323EB830BAA440D8C391A7D8CCB97AB"/>
    <w:pPr>
      <w:spacing w:after="160" w:line="259" w:lineRule="auto"/>
    </w:pPr>
  </w:style>
  <w:style w:type="paragraph" w:customStyle="1" w:styleId="FCF4BC1060954588B406253CBEB0507A">
    <w:name w:val="FCF4BC1060954588B406253CBEB0507A"/>
    <w:pPr>
      <w:spacing w:after="160" w:line="259" w:lineRule="auto"/>
    </w:pPr>
  </w:style>
  <w:style w:type="paragraph" w:customStyle="1" w:styleId="793BBB01C7DA4B5892C328D1AEC17736">
    <w:name w:val="793BBB01C7DA4B5892C328D1AEC17736"/>
    <w:pPr>
      <w:spacing w:after="160" w:line="259" w:lineRule="auto"/>
    </w:pPr>
  </w:style>
  <w:style w:type="paragraph" w:customStyle="1" w:styleId="8A09F03041114311949FD1F2A654A0F3">
    <w:name w:val="8A09F03041114311949FD1F2A654A0F3"/>
    <w:pPr>
      <w:spacing w:after="160" w:line="259" w:lineRule="auto"/>
    </w:pPr>
  </w:style>
  <w:style w:type="paragraph" w:customStyle="1" w:styleId="271813F639D64A9BACA5D8513B9D3428">
    <w:name w:val="271813F639D64A9BACA5D8513B9D3428"/>
    <w:pPr>
      <w:spacing w:after="160" w:line="259" w:lineRule="auto"/>
    </w:pPr>
  </w:style>
  <w:style w:type="paragraph" w:customStyle="1" w:styleId="B342EA89E9AA4BFBA1590BADF0A1CEC6">
    <w:name w:val="B342EA89E9AA4BFBA1590BADF0A1CEC6"/>
    <w:pPr>
      <w:spacing w:after="160" w:line="259" w:lineRule="auto"/>
    </w:pPr>
  </w:style>
  <w:style w:type="paragraph" w:customStyle="1" w:styleId="FE20CBE54CF4466FBC74432C8C738DFC">
    <w:name w:val="FE20CBE54CF4466FBC74432C8C738DFC"/>
    <w:pPr>
      <w:spacing w:after="160" w:line="259" w:lineRule="auto"/>
    </w:pPr>
  </w:style>
  <w:style w:type="paragraph" w:customStyle="1" w:styleId="62DA0F6C9BC74535A0A2F215F9DF3576">
    <w:name w:val="62DA0F6C9BC74535A0A2F215F9DF3576"/>
    <w:pPr>
      <w:spacing w:after="160" w:line="259" w:lineRule="auto"/>
    </w:pPr>
  </w:style>
  <w:style w:type="paragraph" w:customStyle="1" w:styleId="D7DF2517E1CB476DA3501F7EABC4E816">
    <w:name w:val="D7DF2517E1CB476DA3501F7EABC4E816"/>
    <w:pPr>
      <w:spacing w:after="160" w:line="259" w:lineRule="auto"/>
    </w:pPr>
  </w:style>
  <w:style w:type="paragraph" w:customStyle="1" w:styleId="22B52AA166B1498491631E119FEB7C9B">
    <w:name w:val="22B52AA166B1498491631E119FEB7C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7D99-45E5-4661-A78E-895566C7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2021-03-10T14:15:00Z</dcterms:created>
  <dcterms:modified xsi:type="dcterms:W3CDTF">2021-04-29T00:01:00Z</dcterms:modified>
</cp:coreProperties>
</file>